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11E6E" w14:textId="77777777" w:rsidR="003C3A8A" w:rsidRDefault="003C3A8A" w:rsidP="003C3A8A">
      <w:pPr>
        <w:spacing w:line="276" w:lineRule="auto"/>
        <w:ind w:right="100"/>
        <w:jc w:val="both"/>
        <w:rPr>
          <w:rFonts w:ascii="Arial" w:hAnsi="Arial" w:cs="Arial"/>
          <w:b/>
          <w:bCs/>
          <w:color w:val="1074CB"/>
          <w:sz w:val="44"/>
          <w:szCs w:val="44"/>
          <w:lang w:eastAsia="en-GB"/>
        </w:rPr>
      </w:pPr>
      <w:r>
        <w:rPr>
          <w:rFonts w:ascii="Arial" w:hAnsi="Arial" w:cs="Arial"/>
          <w:b/>
          <w:bCs/>
          <w:color w:val="1074CB"/>
          <w:sz w:val="44"/>
          <w:szCs w:val="44"/>
          <w:lang w:eastAsia="en-GB"/>
        </w:rPr>
        <w:t>SMMT NEW VAN REGISTRATIONS</w:t>
      </w:r>
    </w:p>
    <w:p w14:paraId="60F94A69" w14:textId="77777777" w:rsidR="003C3A8A" w:rsidRDefault="003C3A8A" w:rsidP="003C3A8A">
      <w:pPr>
        <w:spacing w:line="276" w:lineRule="auto"/>
        <w:ind w:right="100"/>
        <w:jc w:val="both"/>
        <w:rPr>
          <w:rFonts w:ascii="Arial" w:hAnsi="Arial" w:cs="Arial"/>
          <w:b/>
          <w:bCs/>
          <w:color w:val="1074CB"/>
          <w:sz w:val="40"/>
          <w:szCs w:val="40"/>
          <w:lang w:eastAsia="en-GB"/>
        </w:rPr>
      </w:pPr>
      <w:r>
        <w:rPr>
          <w:rFonts w:ascii="Arial" w:hAnsi="Arial" w:cs="Arial"/>
          <w:color w:val="1074CB"/>
          <w:sz w:val="40"/>
          <w:szCs w:val="40"/>
          <w:lang w:eastAsia="en-GB"/>
        </w:rPr>
        <w:t>6 January 2025</w:t>
      </w:r>
      <w:r>
        <w:rPr>
          <w:rFonts w:ascii="Arial" w:hAnsi="Arial" w:cs="Arial"/>
          <w:sz w:val="40"/>
          <w:szCs w:val="40"/>
          <w:lang w:eastAsia="en-GB"/>
        </w:rPr>
        <w:t xml:space="preserve"> </w:t>
      </w:r>
      <w:r>
        <w:rPr>
          <w:rFonts w:ascii="Arial" w:hAnsi="Arial" w:cs="Arial"/>
          <w:color w:val="1074CB"/>
          <w:sz w:val="32"/>
          <w:szCs w:val="32"/>
          <w:lang w:eastAsia="en-GB"/>
        </w:rPr>
        <w:t>(data for December and FY 2024)</w:t>
      </w:r>
    </w:p>
    <w:p w14:paraId="56A87FED" w14:textId="277C117C" w:rsidR="003C3A8A" w:rsidRPr="00DC283C" w:rsidRDefault="003C3A8A" w:rsidP="003C3A8A">
      <w:pPr>
        <w:spacing w:line="276" w:lineRule="auto"/>
        <w:ind w:right="100"/>
        <w:rPr>
          <w:rFonts w:ascii="Arial" w:hAnsi="Arial" w:cs="Arial"/>
          <w:sz w:val="20"/>
          <w:szCs w:val="20"/>
          <w:lang w:val="fr-FR" w:eastAsia="en-GB"/>
        </w:rPr>
      </w:pPr>
      <w:r>
        <w:rPr>
          <w:rFonts w:ascii="Arial" w:hAnsi="Arial" w:cs="Arial"/>
          <w:b/>
          <w:bCs/>
          <w:sz w:val="20"/>
          <w:szCs w:val="20"/>
          <w:lang w:val="fr-FR" w:eastAsia="en-GB"/>
        </w:rPr>
        <w:t>Hi-</w:t>
      </w:r>
      <w:proofErr w:type="spellStart"/>
      <w:r>
        <w:rPr>
          <w:rFonts w:ascii="Arial" w:hAnsi="Arial" w:cs="Arial"/>
          <w:b/>
          <w:bCs/>
          <w:sz w:val="20"/>
          <w:szCs w:val="20"/>
          <w:lang w:val="fr-FR" w:eastAsia="en-GB"/>
        </w:rPr>
        <w:t>res</w:t>
      </w:r>
      <w:proofErr w:type="spellEnd"/>
      <w:r>
        <w:rPr>
          <w:rFonts w:ascii="Arial" w:hAnsi="Arial" w:cs="Arial"/>
          <w:b/>
          <w:bCs/>
          <w:sz w:val="20"/>
          <w:szCs w:val="20"/>
          <w:lang w:val="fr-FR" w:eastAsia="en-GB"/>
        </w:rPr>
        <w:t xml:space="preserve"> charts </w:t>
      </w:r>
      <w:proofErr w:type="spellStart"/>
      <w:r>
        <w:rPr>
          <w:rFonts w:ascii="Arial" w:hAnsi="Arial" w:cs="Arial"/>
          <w:b/>
          <w:bCs/>
          <w:sz w:val="20"/>
          <w:szCs w:val="20"/>
          <w:lang w:val="fr-FR" w:eastAsia="en-GB"/>
        </w:rPr>
        <w:t>available</w:t>
      </w:r>
      <w:proofErr w:type="spellEnd"/>
      <w:r>
        <w:rPr>
          <w:rFonts w:ascii="Arial" w:hAnsi="Arial" w:cs="Arial"/>
          <w:b/>
          <w:bCs/>
          <w:sz w:val="20"/>
          <w:szCs w:val="20"/>
          <w:lang w:val="fr-FR" w:eastAsia="en-GB"/>
        </w:rPr>
        <w:t xml:space="preserve"> via Dropbox: </w:t>
      </w:r>
      <w:r w:rsidR="006C7CD9">
        <w:rPr>
          <w:rFonts w:ascii="Arial" w:hAnsi="Arial" w:cs="Arial"/>
          <w:sz w:val="20"/>
          <w:szCs w:val="20"/>
          <w:lang w:val="fr-FR" w:eastAsia="en-GB"/>
        </w:rPr>
        <w:fldChar w:fldCharType="begin"/>
      </w:r>
      <w:ins w:id="0" w:author="Scott Clarke" w:date="2025-01-06T09:42:00Z">
        <w:r w:rsidR="006C7CD9">
          <w:rPr>
            <w:rFonts w:ascii="Arial" w:hAnsi="Arial" w:cs="Arial"/>
            <w:sz w:val="20"/>
            <w:szCs w:val="20"/>
            <w:lang w:val="fr-FR" w:eastAsia="en-GB"/>
          </w:rPr>
          <w:instrText xml:space="preserve"> HYPERLINK "</w:instrText>
        </w:r>
      </w:ins>
      <w:r w:rsidR="006C7CD9" w:rsidRPr="006C7CD9">
        <w:rPr>
          <w:rFonts w:ascii="Arial" w:hAnsi="Arial" w:cs="Arial"/>
          <w:sz w:val="20"/>
          <w:szCs w:val="20"/>
          <w:lang w:val="fr-FR" w:eastAsia="en-GB"/>
        </w:rPr>
        <w:instrText>https://www.dropbox.com/scl/fo/u3ecqv15zm2f9axz1eo4o/AHWIerW1VLRoA_bd4pXcnjQ?rlkey=hmm1rag3ny68z9fysuzpqtee9&amp;st=0muzsnsp&amp;dl=0</w:instrText>
      </w:r>
      <w:ins w:id="1" w:author="Scott Clarke" w:date="2025-01-06T09:42:00Z">
        <w:r w:rsidR="006C7CD9">
          <w:rPr>
            <w:rFonts w:ascii="Arial" w:hAnsi="Arial" w:cs="Arial"/>
            <w:sz w:val="20"/>
            <w:szCs w:val="20"/>
            <w:lang w:val="fr-FR" w:eastAsia="en-GB"/>
          </w:rPr>
          <w:instrText xml:space="preserve">" </w:instrText>
        </w:r>
      </w:ins>
      <w:r w:rsidR="006C7CD9">
        <w:rPr>
          <w:rFonts w:ascii="Arial" w:hAnsi="Arial" w:cs="Arial"/>
          <w:sz w:val="20"/>
          <w:szCs w:val="20"/>
          <w:lang w:val="fr-FR" w:eastAsia="en-GB"/>
        </w:rPr>
        <w:fldChar w:fldCharType="separate"/>
      </w:r>
      <w:r w:rsidR="006C7CD9" w:rsidRPr="007009E0">
        <w:rPr>
          <w:rStyle w:val="Hyperlink"/>
          <w:rFonts w:ascii="Arial" w:hAnsi="Arial" w:cs="Arial"/>
          <w:sz w:val="20"/>
          <w:szCs w:val="20"/>
          <w:lang w:val="fr-FR" w:eastAsia="en-GB"/>
        </w:rPr>
        <w:t>https://www.dropbox.com/scl/fo/u3ecqv15zm2f9axz1eo4o/AHWIerW1VLRoA_bd4pXcnjQ?rlkey=hmm1rag3ny68z9fysuzpqtee9&amp;st=0muzsnsp&amp;dl=0</w:t>
      </w:r>
      <w:r w:rsidR="006C7CD9">
        <w:rPr>
          <w:rFonts w:ascii="Arial" w:hAnsi="Arial" w:cs="Arial"/>
          <w:sz w:val="20"/>
          <w:szCs w:val="20"/>
          <w:lang w:val="fr-FR" w:eastAsia="en-GB"/>
        </w:rPr>
        <w:fldChar w:fldCharType="end"/>
      </w:r>
      <w:r w:rsidR="00DC283C" w:rsidRPr="00DC283C">
        <w:rPr>
          <w:rFonts w:ascii="Arial" w:hAnsi="Arial" w:cs="Arial"/>
          <w:sz w:val="20"/>
          <w:szCs w:val="20"/>
          <w:lang w:val="fr-FR" w:eastAsia="en-GB"/>
        </w:rPr>
        <w:t xml:space="preserve"> </w:t>
      </w:r>
    </w:p>
    <w:p w14:paraId="19408283" w14:textId="35F3A696" w:rsidR="003C3A8A" w:rsidRDefault="003C3A8A" w:rsidP="003C3A8A">
      <w:pPr>
        <w:spacing w:line="276" w:lineRule="auto"/>
        <w:ind w:right="100"/>
        <w:jc w:val="both"/>
        <w:rPr>
          <w:rFonts w:ascii="Arial" w:hAnsi="Arial" w:cs="Arial"/>
          <w:b/>
          <w:bCs/>
          <w:color w:val="1074CB"/>
          <w:sz w:val="32"/>
          <w:szCs w:val="32"/>
          <w:lang w:eastAsia="en-GB"/>
        </w:rPr>
      </w:pPr>
      <w:r w:rsidRPr="00137AAC">
        <w:rPr>
          <w:rFonts w:ascii="Arial" w:hAnsi="Arial" w:cs="Arial"/>
          <w:b/>
          <w:bCs/>
          <w:color w:val="1074CB"/>
          <w:sz w:val="20"/>
          <w:szCs w:val="20"/>
          <w:lang w:eastAsia="en-GB"/>
        </w:rPr>
        <w:br/>
      </w:r>
      <w:r>
        <w:rPr>
          <w:rFonts w:ascii="Arial" w:hAnsi="Arial" w:cs="Arial"/>
          <w:b/>
          <w:bCs/>
          <w:color w:val="1074CB"/>
          <w:sz w:val="32"/>
          <w:szCs w:val="32"/>
          <w:lang w:eastAsia="en-GB"/>
        </w:rPr>
        <w:t xml:space="preserve">Electric van demand </w:t>
      </w:r>
      <w:r w:rsidR="00C02440">
        <w:rPr>
          <w:rFonts w:ascii="Arial" w:hAnsi="Arial" w:cs="Arial"/>
          <w:b/>
          <w:bCs/>
          <w:color w:val="1074CB"/>
          <w:sz w:val="32"/>
          <w:szCs w:val="32"/>
          <w:lang w:eastAsia="en-GB"/>
        </w:rPr>
        <w:t>static</w:t>
      </w:r>
      <w:r>
        <w:rPr>
          <w:rFonts w:ascii="Arial" w:hAnsi="Arial" w:cs="Arial"/>
          <w:b/>
          <w:bCs/>
          <w:color w:val="1074CB"/>
          <w:sz w:val="32"/>
          <w:szCs w:val="32"/>
          <w:lang w:eastAsia="en-GB"/>
        </w:rPr>
        <w:t xml:space="preserve"> in 2024 despite biggest overall market in </w:t>
      </w:r>
      <w:r w:rsidR="00EF7AF5">
        <w:rPr>
          <w:rFonts w:ascii="Arial" w:hAnsi="Arial" w:cs="Arial"/>
          <w:b/>
          <w:bCs/>
          <w:color w:val="1074CB"/>
          <w:sz w:val="32"/>
          <w:szCs w:val="32"/>
          <w:lang w:eastAsia="en-GB"/>
        </w:rPr>
        <w:t>three</w:t>
      </w:r>
      <w:r>
        <w:rPr>
          <w:rFonts w:ascii="Arial" w:hAnsi="Arial" w:cs="Arial"/>
          <w:b/>
          <w:bCs/>
          <w:color w:val="1074CB"/>
          <w:sz w:val="32"/>
          <w:szCs w:val="32"/>
          <w:lang w:eastAsia="en-GB"/>
        </w:rPr>
        <w:t xml:space="preserve"> years</w:t>
      </w:r>
    </w:p>
    <w:p w14:paraId="5ADBA624" w14:textId="77777777" w:rsidR="003C3A8A" w:rsidRDefault="003C3A8A" w:rsidP="003C3A8A">
      <w:pPr>
        <w:rPr>
          <w:rFonts w:ascii="Arial" w:hAnsi="Arial" w:cs="Arial"/>
          <w:sz w:val="20"/>
          <w:szCs w:val="20"/>
        </w:rPr>
      </w:pPr>
    </w:p>
    <w:p w14:paraId="3781A904" w14:textId="740C6CBF" w:rsidR="003C3A8A" w:rsidRDefault="003C3A8A" w:rsidP="003C3A8A">
      <w:pPr>
        <w:numPr>
          <w:ilvl w:val="0"/>
          <w:numId w:val="1"/>
        </w:numPr>
        <w:rPr>
          <w:rFonts w:ascii="Arial" w:eastAsia="Times New Roman" w:hAnsi="Arial" w:cs="Arial"/>
          <w:sz w:val="20"/>
          <w:szCs w:val="20"/>
        </w:rPr>
      </w:pPr>
      <w:r>
        <w:rPr>
          <w:rFonts w:ascii="Arial" w:eastAsia="Times New Roman" w:hAnsi="Arial" w:cs="Arial"/>
          <w:sz w:val="20"/>
          <w:szCs w:val="20"/>
        </w:rPr>
        <w:t xml:space="preserve">Number of new light commercial vehicles joining UK roads up </w:t>
      </w:r>
      <w:r w:rsidR="00477AA5">
        <w:rPr>
          <w:rFonts w:ascii="Arial" w:eastAsia="Times New Roman" w:hAnsi="Arial" w:cs="Arial"/>
          <w:sz w:val="20"/>
          <w:szCs w:val="20"/>
        </w:rPr>
        <w:t>3.</w:t>
      </w:r>
      <w:r w:rsidR="0098442B">
        <w:rPr>
          <w:rFonts w:ascii="Arial" w:eastAsia="Times New Roman" w:hAnsi="Arial" w:cs="Arial"/>
          <w:sz w:val="20"/>
          <w:szCs w:val="20"/>
        </w:rPr>
        <w:t>0</w:t>
      </w:r>
      <w:r>
        <w:rPr>
          <w:rFonts w:ascii="Arial" w:eastAsia="Times New Roman" w:hAnsi="Arial" w:cs="Arial"/>
          <w:sz w:val="20"/>
          <w:szCs w:val="20"/>
        </w:rPr>
        <w:t>% to 351,</w:t>
      </w:r>
      <w:r w:rsidR="0098442B">
        <w:rPr>
          <w:rFonts w:ascii="Arial" w:eastAsia="Times New Roman" w:hAnsi="Arial" w:cs="Arial"/>
          <w:sz w:val="20"/>
          <w:szCs w:val="20"/>
        </w:rPr>
        <w:t>834</w:t>
      </w:r>
      <w:r>
        <w:rPr>
          <w:rFonts w:ascii="Arial" w:eastAsia="Times New Roman" w:hAnsi="Arial" w:cs="Arial"/>
          <w:sz w:val="20"/>
          <w:szCs w:val="20"/>
        </w:rPr>
        <w:t xml:space="preserve"> units in 2024.</w:t>
      </w:r>
    </w:p>
    <w:p w14:paraId="043DD48D" w14:textId="77777777" w:rsidR="003C3A8A" w:rsidRDefault="003C3A8A" w:rsidP="003C3A8A">
      <w:pPr>
        <w:numPr>
          <w:ilvl w:val="0"/>
          <w:numId w:val="1"/>
        </w:numPr>
        <w:rPr>
          <w:rFonts w:ascii="Arial" w:eastAsia="Times New Roman" w:hAnsi="Arial" w:cs="Arial"/>
          <w:sz w:val="20"/>
          <w:szCs w:val="20"/>
        </w:rPr>
      </w:pPr>
      <w:r>
        <w:rPr>
          <w:rFonts w:ascii="Arial" w:eastAsia="Times New Roman" w:hAnsi="Arial" w:cs="Arial"/>
          <w:sz w:val="20"/>
          <w:szCs w:val="20"/>
        </w:rPr>
        <w:t>More demand for new vans but fewer 4x4s and pick-ups registered as double-cab tax hike looms.</w:t>
      </w:r>
    </w:p>
    <w:p w14:paraId="530FCD62" w14:textId="386345A6" w:rsidR="003C3A8A" w:rsidRDefault="003C3A8A" w:rsidP="003C3A8A">
      <w:pPr>
        <w:numPr>
          <w:ilvl w:val="0"/>
          <w:numId w:val="1"/>
        </w:numPr>
        <w:spacing w:line="276" w:lineRule="auto"/>
        <w:ind w:right="100"/>
        <w:jc w:val="both"/>
        <w:rPr>
          <w:rFonts w:ascii="Arial" w:eastAsia="Times New Roman" w:hAnsi="Arial" w:cs="Arial"/>
          <w:b/>
          <w:bCs/>
          <w:color w:val="000000"/>
          <w:sz w:val="20"/>
          <w:szCs w:val="20"/>
        </w:rPr>
      </w:pPr>
      <w:r>
        <w:rPr>
          <w:rFonts w:ascii="Arial" w:eastAsia="Times New Roman" w:hAnsi="Arial" w:cs="Arial"/>
          <w:sz w:val="20"/>
          <w:szCs w:val="20"/>
        </w:rPr>
        <w:t xml:space="preserve">2024 EV share </w:t>
      </w:r>
      <w:r w:rsidR="0098442B">
        <w:rPr>
          <w:rFonts w:ascii="Arial" w:eastAsia="Times New Roman" w:hAnsi="Arial" w:cs="Arial"/>
          <w:sz w:val="20"/>
          <w:szCs w:val="20"/>
        </w:rPr>
        <w:t>static</w:t>
      </w:r>
      <w:r w:rsidR="001D176D">
        <w:rPr>
          <w:rFonts w:ascii="Arial" w:eastAsia="Times New Roman" w:hAnsi="Arial" w:cs="Arial"/>
          <w:sz w:val="20"/>
          <w:szCs w:val="20"/>
        </w:rPr>
        <w:t xml:space="preserve"> at 6.3% despite near 20% uplift in</w:t>
      </w:r>
      <w:r>
        <w:rPr>
          <w:rFonts w:ascii="Arial" w:eastAsia="Times New Roman" w:hAnsi="Arial" w:cs="Arial"/>
          <w:sz w:val="20"/>
          <w:szCs w:val="20"/>
        </w:rPr>
        <w:t xml:space="preserve"> choice of zero emission models.</w:t>
      </w:r>
    </w:p>
    <w:p w14:paraId="2047103B" w14:textId="5373C1C7" w:rsidR="003C3A8A" w:rsidRDefault="003C3A8A" w:rsidP="003C3A8A">
      <w:pPr>
        <w:numPr>
          <w:ilvl w:val="0"/>
          <w:numId w:val="1"/>
        </w:numPr>
        <w:spacing w:line="276" w:lineRule="auto"/>
        <w:ind w:right="100"/>
        <w:jc w:val="both"/>
        <w:rPr>
          <w:rFonts w:ascii="Arial" w:eastAsia="Times New Roman" w:hAnsi="Arial" w:cs="Arial"/>
          <w:b/>
          <w:bCs/>
          <w:color w:val="000000"/>
          <w:sz w:val="20"/>
          <w:szCs w:val="20"/>
        </w:rPr>
      </w:pPr>
      <w:r>
        <w:rPr>
          <w:rFonts w:ascii="Arial" w:eastAsia="Times New Roman" w:hAnsi="Arial" w:cs="Arial"/>
          <w:sz w:val="20"/>
          <w:szCs w:val="20"/>
        </w:rPr>
        <w:t>Review of regulation must urgently reflect van-specific barriers to growing EV uptake.</w:t>
      </w:r>
    </w:p>
    <w:p w14:paraId="614662ED" w14:textId="77777777" w:rsidR="003C3A8A" w:rsidRDefault="003C3A8A" w:rsidP="003C3A8A">
      <w:pPr>
        <w:spacing w:line="276" w:lineRule="auto"/>
        <w:ind w:right="100"/>
        <w:jc w:val="both"/>
        <w:rPr>
          <w:rFonts w:ascii="Arial" w:hAnsi="Arial" w:cs="Arial"/>
          <w:b/>
          <w:bCs/>
          <w:color w:val="000000"/>
          <w:sz w:val="20"/>
          <w:szCs w:val="20"/>
        </w:rPr>
      </w:pPr>
    </w:p>
    <w:p w14:paraId="644E007A" w14:textId="3F91AAFC" w:rsidR="003C3A8A" w:rsidRDefault="003C3A8A" w:rsidP="003C3A8A">
      <w:pPr>
        <w:autoSpaceDE w:val="0"/>
        <w:autoSpaceDN w:val="0"/>
        <w:spacing w:line="276" w:lineRule="auto"/>
        <w:ind w:right="95"/>
        <w:jc w:val="both"/>
        <w:rPr>
          <w:rFonts w:ascii="Arial" w:hAnsi="Arial" w:cs="Arial"/>
          <w:color w:val="000000"/>
          <w:sz w:val="20"/>
          <w:szCs w:val="20"/>
          <w:lang w:eastAsia="en-GB"/>
        </w:rPr>
      </w:pPr>
      <w:r>
        <w:rPr>
          <w:rFonts w:ascii="Arial" w:hAnsi="Arial" w:cs="Arial"/>
          <w:b/>
          <w:bCs/>
          <w:color w:val="000000"/>
          <w:sz w:val="20"/>
          <w:szCs w:val="20"/>
          <w:lang w:eastAsia="en-GB"/>
        </w:rPr>
        <w:t xml:space="preserve">Monday 6 January, 2025 </w:t>
      </w:r>
      <w:r>
        <w:rPr>
          <w:rFonts w:ascii="Arial" w:hAnsi="Arial" w:cs="Arial"/>
          <w:color w:val="000000"/>
          <w:sz w:val="20"/>
          <w:szCs w:val="20"/>
          <w:lang w:eastAsia="en-GB"/>
        </w:rPr>
        <w:t xml:space="preserve">The UK’s new light commercial vehicle (LCV) market rose by </w:t>
      </w:r>
      <w:r w:rsidR="001D176D">
        <w:rPr>
          <w:rFonts w:ascii="Arial" w:hAnsi="Arial" w:cs="Arial"/>
          <w:color w:val="000000"/>
          <w:sz w:val="20"/>
          <w:szCs w:val="20"/>
          <w:lang w:eastAsia="en-GB"/>
        </w:rPr>
        <w:t>3.</w:t>
      </w:r>
      <w:r w:rsidR="005F0B2F">
        <w:rPr>
          <w:rFonts w:ascii="Arial" w:hAnsi="Arial" w:cs="Arial"/>
          <w:color w:val="000000"/>
          <w:sz w:val="20"/>
          <w:szCs w:val="20"/>
          <w:lang w:eastAsia="en-GB"/>
        </w:rPr>
        <w:t>0</w:t>
      </w:r>
      <w:r>
        <w:rPr>
          <w:rFonts w:ascii="Arial" w:hAnsi="Arial" w:cs="Arial"/>
          <w:color w:val="000000"/>
          <w:sz w:val="20"/>
          <w:szCs w:val="20"/>
          <w:lang w:eastAsia="en-GB"/>
        </w:rPr>
        <w:t xml:space="preserve">% to surpass 350,000 registrations in 2024, according to the latest figures published today by the Society of Motor Manufacturers and Traders (SMMT). A </w:t>
      </w:r>
      <w:r w:rsidR="005F0B2F">
        <w:rPr>
          <w:rFonts w:ascii="Arial" w:hAnsi="Arial" w:cs="Arial"/>
          <w:color w:val="000000"/>
          <w:sz w:val="20"/>
          <w:szCs w:val="20"/>
          <w:lang w:eastAsia="en-GB"/>
        </w:rPr>
        <w:t>robust</w:t>
      </w:r>
      <w:r>
        <w:rPr>
          <w:rFonts w:ascii="Arial" w:hAnsi="Arial" w:cs="Arial"/>
          <w:color w:val="000000"/>
          <w:sz w:val="20"/>
          <w:szCs w:val="20"/>
          <w:lang w:eastAsia="en-GB"/>
        </w:rPr>
        <w:t xml:space="preserve"> December with 27,</w:t>
      </w:r>
      <w:r w:rsidR="005F0B2F">
        <w:rPr>
          <w:rFonts w:ascii="Arial" w:hAnsi="Arial" w:cs="Arial"/>
          <w:color w:val="000000"/>
          <w:sz w:val="20"/>
          <w:szCs w:val="20"/>
          <w:lang w:eastAsia="en-GB"/>
        </w:rPr>
        <w:t>221</w:t>
      </w:r>
      <w:r>
        <w:rPr>
          <w:rFonts w:ascii="Arial" w:hAnsi="Arial" w:cs="Arial"/>
          <w:color w:val="000000"/>
          <w:sz w:val="20"/>
          <w:szCs w:val="20"/>
          <w:lang w:eastAsia="en-GB"/>
        </w:rPr>
        <w:t xml:space="preserve"> new LCVs registered rounded off a total of 351,</w:t>
      </w:r>
      <w:r w:rsidR="00DE79D1">
        <w:rPr>
          <w:rFonts w:ascii="Arial" w:hAnsi="Arial" w:cs="Arial"/>
          <w:color w:val="000000"/>
          <w:sz w:val="20"/>
          <w:szCs w:val="20"/>
          <w:lang w:eastAsia="en-GB"/>
        </w:rPr>
        <w:t>834</w:t>
      </w:r>
      <w:r>
        <w:rPr>
          <w:rFonts w:ascii="Arial" w:hAnsi="Arial" w:cs="Arial"/>
          <w:color w:val="000000"/>
          <w:sz w:val="20"/>
          <w:szCs w:val="20"/>
          <w:lang w:eastAsia="en-GB"/>
        </w:rPr>
        <w:t xml:space="preserve"> new vans, pick-ups and 4x4s across the year – making 2024 the best year of fleet renewal since 20</w:t>
      </w:r>
      <w:r w:rsidR="00F67819">
        <w:rPr>
          <w:rFonts w:ascii="Arial" w:hAnsi="Arial" w:cs="Arial"/>
          <w:color w:val="000000"/>
          <w:sz w:val="20"/>
          <w:szCs w:val="20"/>
          <w:lang w:eastAsia="en-GB"/>
        </w:rPr>
        <w:t>21</w:t>
      </w:r>
      <w:r>
        <w:rPr>
          <w:rFonts w:ascii="Arial" w:hAnsi="Arial" w:cs="Arial"/>
          <w:color w:val="000000"/>
          <w:sz w:val="20"/>
          <w:szCs w:val="20"/>
          <w:lang w:eastAsia="en-GB"/>
        </w:rPr>
        <w:t>.</w:t>
      </w:r>
      <w:r>
        <w:rPr>
          <w:rFonts w:ascii="Arial" w:hAnsi="Arial" w:cs="Arial"/>
          <w:color w:val="000000"/>
          <w:sz w:val="20"/>
          <w:szCs w:val="20"/>
          <w:vertAlign w:val="superscript"/>
          <w:lang w:eastAsia="en-GB"/>
        </w:rPr>
        <w:t>1</w:t>
      </w:r>
    </w:p>
    <w:p w14:paraId="1F75351E" w14:textId="77777777" w:rsidR="003C3A8A" w:rsidRDefault="003C3A8A" w:rsidP="003C3A8A">
      <w:pPr>
        <w:autoSpaceDE w:val="0"/>
        <w:autoSpaceDN w:val="0"/>
        <w:spacing w:line="276" w:lineRule="auto"/>
        <w:ind w:right="95"/>
        <w:jc w:val="both"/>
        <w:rPr>
          <w:rFonts w:ascii="Arial" w:hAnsi="Arial" w:cs="Arial"/>
          <w:color w:val="000000"/>
          <w:sz w:val="20"/>
          <w:szCs w:val="20"/>
          <w:lang w:eastAsia="en-GB"/>
        </w:rPr>
      </w:pPr>
    </w:p>
    <w:p w14:paraId="6E838FD8" w14:textId="5DF27728" w:rsidR="003C3A8A" w:rsidRDefault="003C3A8A" w:rsidP="003C3A8A">
      <w:pPr>
        <w:autoSpaceDE w:val="0"/>
        <w:autoSpaceDN w:val="0"/>
        <w:spacing w:line="276" w:lineRule="auto"/>
        <w:ind w:right="95"/>
        <w:jc w:val="both"/>
        <w:rPr>
          <w:rFonts w:ascii="Arial" w:hAnsi="Arial" w:cs="Arial"/>
          <w:color w:val="000000"/>
          <w:sz w:val="20"/>
          <w:szCs w:val="20"/>
          <w:lang w:eastAsia="en-GB"/>
        </w:rPr>
      </w:pPr>
      <w:r>
        <w:rPr>
          <w:rFonts w:ascii="Arial" w:hAnsi="Arial" w:cs="Arial"/>
          <w:color w:val="000000"/>
          <w:sz w:val="20"/>
          <w:szCs w:val="20"/>
          <w:lang w:eastAsia="en-GB"/>
        </w:rPr>
        <w:t>Demand grew in every van weight class last year</w:t>
      </w:r>
      <w:r w:rsidR="00C34F4A">
        <w:rPr>
          <w:rFonts w:ascii="Arial" w:hAnsi="Arial" w:cs="Arial"/>
          <w:color w:val="000000"/>
          <w:sz w:val="20"/>
          <w:szCs w:val="20"/>
          <w:lang w:eastAsia="en-GB"/>
        </w:rPr>
        <w:t>,</w:t>
      </w:r>
      <w:r>
        <w:rPr>
          <w:rFonts w:ascii="Arial" w:hAnsi="Arial" w:cs="Arial"/>
          <w:color w:val="000000"/>
          <w:sz w:val="20"/>
          <w:szCs w:val="20"/>
          <w:lang w:eastAsia="en-GB"/>
        </w:rPr>
        <w:t xml:space="preserve"> with uptake of the largest vans up </w:t>
      </w:r>
      <w:r w:rsidR="00072296">
        <w:rPr>
          <w:rFonts w:ascii="Arial" w:hAnsi="Arial" w:cs="Arial"/>
          <w:color w:val="000000"/>
          <w:sz w:val="20"/>
          <w:szCs w:val="20"/>
          <w:lang w:eastAsia="en-GB"/>
        </w:rPr>
        <w:t>2.1</w:t>
      </w:r>
      <w:r>
        <w:rPr>
          <w:rFonts w:ascii="Arial" w:hAnsi="Arial" w:cs="Arial"/>
          <w:color w:val="000000"/>
          <w:sz w:val="20"/>
          <w:szCs w:val="20"/>
          <w:lang w:eastAsia="en-GB"/>
        </w:rPr>
        <w:t xml:space="preserve">% to represent 66.3% of the market. </w:t>
      </w:r>
      <w:r w:rsidR="00A95CED">
        <w:rPr>
          <w:rFonts w:ascii="Arial" w:hAnsi="Arial" w:cs="Arial"/>
          <w:color w:val="000000"/>
          <w:sz w:val="20"/>
          <w:szCs w:val="20"/>
          <w:lang w:eastAsia="en-GB"/>
        </w:rPr>
        <w:t>New r</w:t>
      </w:r>
      <w:r>
        <w:rPr>
          <w:rFonts w:ascii="Arial" w:hAnsi="Arial" w:cs="Arial"/>
          <w:color w:val="000000"/>
          <w:sz w:val="20"/>
          <w:szCs w:val="20"/>
          <w:lang w:eastAsia="en-GB"/>
        </w:rPr>
        <w:t xml:space="preserve">egistrations of </w:t>
      </w:r>
      <w:r w:rsidR="0068283F">
        <w:rPr>
          <w:rFonts w:ascii="Arial" w:hAnsi="Arial" w:cs="Arial"/>
          <w:color w:val="000000"/>
          <w:sz w:val="20"/>
          <w:szCs w:val="20"/>
          <w:lang w:eastAsia="en-GB"/>
        </w:rPr>
        <w:t>medium</w:t>
      </w:r>
      <w:r>
        <w:rPr>
          <w:rFonts w:ascii="Arial" w:hAnsi="Arial" w:cs="Arial"/>
          <w:color w:val="000000"/>
          <w:sz w:val="20"/>
          <w:szCs w:val="20"/>
          <w:lang w:eastAsia="en-GB"/>
        </w:rPr>
        <w:t xml:space="preserve"> and </w:t>
      </w:r>
      <w:r w:rsidR="0068283F">
        <w:rPr>
          <w:rFonts w:ascii="Arial" w:hAnsi="Arial" w:cs="Arial"/>
          <w:color w:val="000000"/>
          <w:sz w:val="20"/>
          <w:szCs w:val="20"/>
          <w:lang w:eastAsia="en-GB"/>
        </w:rPr>
        <w:t>small</w:t>
      </w:r>
      <w:r>
        <w:rPr>
          <w:rFonts w:ascii="Arial" w:hAnsi="Arial" w:cs="Arial"/>
          <w:color w:val="000000"/>
          <w:sz w:val="20"/>
          <w:szCs w:val="20"/>
          <w:lang w:eastAsia="en-GB"/>
        </w:rPr>
        <w:t xml:space="preserve"> sized vans also grew, up </w:t>
      </w:r>
      <w:r w:rsidR="00DE79D1">
        <w:rPr>
          <w:rFonts w:ascii="Arial" w:hAnsi="Arial" w:cs="Arial"/>
          <w:color w:val="000000"/>
          <w:sz w:val="20"/>
          <w:szCs w:val="20"/>
          <w:lang w:eastAsia="en-GB"/>
        </w:rPr>
        <w:t>12.3</w:t>
      </w:r>
      <w:r>
        <w:rPr>
          <w:rFonts w:ascii="Arial" w:hAnsi="Arial" w:cs="Arial"/>
          <w:color w:val="000000"/>
          <w:sz w:val="20"/>
          <w:szCs w:val="20"/>
          <w:lang w:eastAsia="en-GB"/>
        </w:rPr>
        <w:t xml:space="preserve">% and </w:t>
      </w:r>
      <w:r w:rsidR="00DE79D1">
        <w:rPr>
          <w:rFonts w:ascii="Arial" w:hAnsi="Arial" w:cs="Arial"/>
          <w:color w:val="000000"/>
          <w:sz w:val="20"/>
          <w:szCs w:val="20"/>
          <w:lang w:eastAsia="en-GB"/>
        </w:rPr>
        <w:t>44.5</w:t>
      </w:r>
      <w:r>
        <w:rPr>
          <w:rFonts w:ascii="Arial" w:hAnsi="Arial" w:cs="Arial"/>
          <w:color w:val="000000"/>
          <w:sz w:val="20"/>
          <w:szCs w:val="20"/>
          <w:lang w:eastAsia="en-GB"/>
        </w:rPr>
        <w:t xml:space="preserve">% </w:t>
      </w:r>
      <w:r w:rsidR="00A95CED">
        <w:rPr>
          <w:rFonts w:ascii="Arial" w:hAnsi="Arial" w:cs="Arial"/>
          <w:color w:val="000000"/>
          <w:sz w:val="20"/>
          <w:szCs w:val="20"/>
          <w:lang w:eastAsia="en-GB"/>
        </w:rPr>
        <w:t xml:space="preserve">to </w:t>
      </w:r>
      <w:r>
        <w:rPr>
          <w:rFonts w:ascii="Arial" w:hAnsi="Arial" w:cs="Arial"/>
          <w:color w:val="000000"/>
          <w:sz w:val="20"/>
          <w:szCs w:val="20"/>
          <w:lang w:eastAsia="en-GB"/>
        </w:rPr>
        <w:t>65,14</w:t>
      </w:r>
      <w:r w:rsidR="00DE79D1">
        <w:rPr>
          <w:rFonts w:ascii="Arial" w:hAnsi="Arial" w:cs="Arial"/>
          <w:color w:val="000000"/>
          <w:sz w:val="20"/>
          <w:szCs w:val="20"/>
          <w:lang w:eastAsia="en-GB"/>
        </w:rPr>
        <w:t>8</w:t>
      </w:r>
      <w:r>
        <w:rPr>
          <w:rFonts w:ascii="Arial" w:hAnsi="Arial" w:cs="Arial"/>
          <w:color w:val="000000"/>
          <w:sz w:val="20"/>
          <w:szCs w:val="20"/>
          <w:lang w:eastAsia="en-GB"/>
        </w:rPr>
        <w:t xml:space="preserve"> units and 8,606 units</w:t>
      </w:r>
      <w:r w:rsidR="00D5105C">
        <w:rPr>
          <w:rFonts w:ascii="Arial" w:hAnsi="Arial" w:cs="Arial"/>
          <w:color w:val="000000"/>
          <w:sz w:val="20"/>
          <w:szCs w:val="20"/>
          <w:lang w:eastAsia="en-GB"/>
        </w:rPr>
        <w:t xml:space="preserve"> respectively</w:t>
      </w:r>
      <w:r>
        <w:rPr>
          <w:rFonts w:ascii="Arial" w:hAnsi="Arial" w:cs="Arial"/>
          <w:color w:val="000000"/>
          <w:sz w:val="20"/>
          <w:szCs w:val="20"/>
          <w:lang w:eastAsia="en-GB"/>
        </w:rPr>
        <w:t>. Deliveries of new 4x4s</w:t>
      </w:r>
      <w:r w:rsidR="00683F10">
        <w:rPr>
          <w:rFonts w:ascii="Arial" w:hAnsi="Arial" w:cs="Arial"/>
          <w:color w:val="000000"/>
          <w:sz w:val="20"/>
          <w:szCs w:val="20"/>
          <w:lang w:eastAsia="en-GB"/>
        </w:rPr>
        <w:t>, meanwhile,</w:t>
      </w:r>
      <w:r>
        <w:rPr>
          <w:rFonts w:ascii="Arial" w:hAnsi="Arial" w:cs="Arial"/>
          <w:color w:val="000000"/>
          <w:sz w:val="20"/>
          <w:szCs w:val="20"/>
          <w:lang w:eastAsia="en-GB"/>
        </w:rPr>
        <w:t xml:space="preserve"> declined</w:t>
      </w:r>
      <w:r w:rsidR="00683F10">
        <w:rPr>
          <w:rFonts w:ascii="Arial" w:hAnsi="Arial" w:cs="Arial"/>
          <w:color w:val="000000"/>
          <w:sz w:val="20"/>
          <w:szCs w:val="20"/>
          <w:lang w:eastAsia="en-GB"/>
        </w:rPr>
        <w:t xml:space="preserve"> by </w:t>
      </w:r>
      <w:r w:rsidR="005D7E46">
        <w:rPr>
          <w:rFonts w:ascii="Arial" w:hAnsi="Arial" w:cs="Arial"/>
          <w:color w:val="000000"/>
          <w:sz w:val="20"/>
          <w:szCs w:val="20"/>
          <w:lang w:eastAsia="en-GB"/>
        </w:rPr>
        <w:t>-</w:t>
      </w:r>
      <w:r w:rsidR="00B8666E">
        <w:rPr>
          <w:rFonts w:ascii="Arial" w:hAnsi="Arial" w:cs="Arial"/>
          <w:color w:val="000000"/>
          <w:sz w:val="20"/>
          <w:szCs w:val="20"/>
          <w:lang w:eastAsia="en-GB"/>
        </w:rPr>
        <w:t>9.</w:t>
      </w:r>
      <w:r w:rsidR="00DE79D1">
        <w:rPr>
          <w:rFonts w:ascii="Arial" w:hAnsi="Arial" w:cs="Arial"/>
          <w:color w:val="000000"/>
          <w:sz w:val="20"/>
          <w:szCs w:val="20"/>
          <w:lang w:eastAsia="en-GB"/>
        </w:rPr>
        <w:t>7</w:t>
      </w:r>
      <w:r>
        <w:rPr>
          <w:rFonts w:ascii="Arial" w:hAnsi="Arial" w:cs="Arial"/>
          <w:color w:val="000000"/>
          <w:sz w:val="20"/>
          <w:szCs w:val="20"/>
          <w:lang w:eastAsia="en-GB"/>
        </w:rPr>
        <w:t xml:space="preserve">% to </w:t>
      </w:r>
      <w:r w:rsidR="00B8666E">
        <w:rPr>
          <w:rFonts w:ascii="Arial" w:hAnsi="Arial" w:cs="Arial"/>
          <w:color w:val="000000"/>
          <w:sz w:val="20"/>
          <w:szCs w:val="20"/>
          <w:lang w:eastAsia="en-GB"/>
        </w:rPr>
        <w:t>7,282</w:t>
      </w:r>
      <w:r>
        <w:rPr>
          <w:rFonts w:ascii="Arial" w:hAnsi="Arial" w:cs="Arial"/>
          <w:color w:val="000000"/>
          <w:sz w:val="20"/>
          <w:szCs w:val="20"/>
          <w:lang w:eastAsia="en-GB"/>
        </w:rPr>
        <w:t xml:space="preserve"> units in comparison with a strong 2023 performance, with volumes naturally fluctuating in smaller volume sectors.</w:t>
      </w:r>
    </w:p>
    <w:p w14:paraId="48324A67" w14:textId="77777777" w:rsidR="003C3A8A" w:rsidRDefault="003C3A8A" w:rsidP="003C3A8A">
      <w:pPr>
        <w:autoSpaceDE w:val="0"/>
        <w:autoSpaceDN w:val="0"/>
        <w:spacing w:line="276" w:lineRule="auto"/>
        <w:ind w:right="95"/>
        <w:jc w:val="both"/>
        <w:rPr>
          <w:rFonts w:ascii="Arial" w:hAnsi="Arial" w:cs="Arial"/>
          <w:color w:val="000000"/>
          <w:sz w:val="20"/>
          <w:szCs w:val="20"/>
          <w:lang w:eastAsia="en-GB"/>
        </w:rPr>
      </w:pPr>
    </w:p>
    <w:p w14:paraId="4C5D31DA" w14:textId="2F894A29" w:rsidR="003C3A8A" w:rsidRDefault="003C3A8A" w:rsidP="003C3A8A">
      <w:pPr>
        <w:autoSpaceDE w:val="0"/>
        <w:autoSpaceDN w:val="0"/>
        <w:spacing w:line="276" w:lineRule="auto"/>
        <w:ind w:right="95"/>
        <w:jc w:val="both"/>
        <w:rPr>
          <w:rFonts w:ascii="Arial" w:hAnsi="Arial" w:cs="Arial"/>
          <w:color w:val="000000"/>
          <w:sz w:val="20"/>
          <w:szCs w:val="20"/>
          <w:vertAlign w:val="superscript"/>
          <w:lang w:eastAsia="en-GB"/>
        </w:rPr>
      </w:pPr>
      <w:r>
        <w:rPr>
          <w:rFonts w:ascii="Arial" w:hAnsi="Arial" w:cs="Arial"/>
          <w:color w:val="000000"/>
          <w:sz w:val="20"/>
          <w:szCs w:val="20"/>
          <w:lang w:eastAsia="en-GB"/>
        </w:rPr>
        <w:t>A cause for serious concern, however, is the -</w:t>
      </w:r>
      <w:r w:rsidR="00B434D6">
        <w:rPr>
          <w:rFonts w:ascii="Arial" w:hAnsi="Arial" w:cs="Arial"/>
          <w:color w:val="000000"/>
          <w:sz w:val="20"/>
          <w:szCs w:val="20"/>
          <w:lang w:eastAsia="en-GB"/>
        </w:rPr>
        <w:t>8.</w:t>
      </w:r>
      <w:r w:rsidR="00DE79D1">
        <w:rPr>
          <w:rFonts w:ascii="Arial" w:hAnsi="Arial" w:cs="Arial"/>
          <w:color w:val="000000"/>
          <w:sz w:val="20"/>
          <w:szCs w:val="20"/>
          <w:lang w:eastAsia="en-GB"/>
        </w:rPr>
        <w:t>3</w:t>
      </w:r>
      <w:r>
        <w:rPr>
          <w:rFonts w:ascii="Arial" w:hAnsi="Arial" w:cs="Arial"/>
          <w:color w:val="000000"/>
          <w:sz w:val="20"/>
          <w:szCs w:val="20"/>
          <w:lang w:eastAsia="en-GB"/>
        </w:rPr>
        <w:t xml:space="preserve">% drop in new pick-up registrations to </w:t>
      </w:r>
      <w:r w:rsidR="00B434D6">
        <w:rPr>
          <w:rFonts w:ascii="Arial" w:hAnsi="Arial" w:cs="Arial"/>
          <w:color w:val="000000"/>
          <w:sz w:val="20"/>
          <w:szCs w:val="20"/>
          <w:lang w:eastAsia="en-GB"/>
        </w:rPr>
        <w:t>37,5</w:t>
      </w:r>
      <w:r w:rsidR="00DE79D1">
        <w:rPr>
          <w:rFonts w:ascii="Arial" w:hAnsi="Arial" w:cs="Arial"/>
          <w:color w:val="000000"/>
          <w:sz w:val="20"/>
          <w:szCs w:val="20"/>
          <w:lang w:eastAsia="en-GB"/>
        </w:rPr>
        <w:t>82</w:t>
      </w:r>
      <w:r>
        <w:rPr>
          <w:rFonts w:ascii="Arial" w:hAnsi="Arial" w:cs="Arial"/>
          <w:color w:val="000000"/>
          <w:sz w:val="20"/>
          <w:szCs w:val="20"/>
          <w:lang w:eastAsia="en-GB"/>
        </w:rPr>
        <w:t xml:space="preserve"> units – a volume which could fall </w:t>
      </w:r>
      <w:r w:rsidR="00B434D6">
        <w:rPr>
          <w:rFonts w:ascii="Arial" w:hAnsi="Arial" w:cs="Arial"/>
          <w:color w:val="000000"/>
          <w:sz w:val="20"/>
          <w:szCs w:val="20"/>
          <w:lang w:eastAsia="en-GB"/>
        </w:rPr>
        <w:t xml:space="preserve">significantly </w:t>
      </w:r>
      <w:r>
        <w:rPr>
          <w:rFonts w:ascii="Arial" w:hAnsi="Arial" w:cs="Arial"/>
          <w:color w:val="000000"/>
          <w:sz w:val="20"/>
          <w:szCs w:val="20"/>
          <w:lang w:eastAsia="en-GB"/>
        </w:rPr>
        <w:t xml:space="preserve">further in 2025 following government’s decision to tax double-cabs as cars for benefit in kind and capital allowances purposes from April this year. Key businesses </w:t>
      </w:r>
      <w:r w:rsidR="00DE79D1">
        <w:rPr>
          <w:rFonts w:ascii="Arial" w:hAnsi="Arial" w:cs="Arial"/>
          <w:color w:val="000000"/>
          <w:sz w:val="20"/>
          <w:szCs w:val="20"/>
          <w:lang w:eastAsia="en-GB"/>
        </w:rPr>
        <w:t xml:space="preserve">which </w:t>
      </w:r>
      <w:r>
        <w:rPr>
          <w:rFonts w:ascii="Arial" w:hAnsi="Arial" w:cs="Arial"/>
          <w:color w:val="000000"/>
          <w:sz w:val="20"/>
          <w:szCs w:val="20"/>
          <w:lang w:eastAsia="en-GB"/>
        </w:rPr>
        <w:t xml:space="preserve">depend on these vehicles, from </w:t>
      </w:r>
      <w:r w:rsidR="00226C78">
        <w:rPr>
          <w:rFonts w:ascii="Arial" w:hAnsi="Arial" w:cs="Arial"/>
          <w:color w:val="000000"/>
          <w:sz w:val="20"/>
          <w:szCs w:val="20"/>
          <w:lang w:eastAsia="en-GB"/>
        </w:rPr>
        <w:t xml:space="preserve">farming and </w:t>
      </w:r>
      <w:r>
        <w:rPr>
          <w:rFonts w:ascii="Arial" w:hAnsi="Arial" w:cs="Arial"/>
          <w:color w:val="000000"/>
          <w:sz w:val="20"/>
          <w:szCs w:val="20"/>
          <w:lang w:eastAsia="en-GB"/>
        </w:rPr>
        <w:t xml:space="preserve">construction to utilities and sole traders, will face </w:t>
      </w:r>
      <w:r w:rsidR="00DE79D1">
        <w:rPr>
          <w:rFonts w:ascii="Arial" w:hAnsi="Arial" w:cs="Arial"/>
          <w:color w:val="000000"/>
          <w:sz w:val="20"/>
          <w:szCs w:val="20"/>
          <w:lang w:eastAsia="en-GB"/>
        </w:rPr>
        <w:t>considerable</w:t>
      </w:r>
      <w:r>
        <w:rPr>
          <w:rFonts w:ascii="Arial" w:hAnsi="Arial" w:cs="Arial"/>
          <w:color w:val="000000"/>
          <w:sz w:val="20"/>
          <w:szCs w:val="20"/>
          <w:lang w:eastAsia="en-GB"/>
        </w:rPr>
        <w:t xml:space="preserve"> additional costs and could hold off investing as a result – keeping more polluting vehicles on the road and, counterproductively, reducing tax revenues.</w:t>
      </w:r>
      <w:r>
        <w:rPr>
          <w:rFonts w:ascii="Arial" w:hAnsi="Arial" w:cs="Arial"/>
          <w:color w:val="000000"/>
          <w:sz w:val="20"/>
          <w:szCs w:val="20"/>
          <w:vertAlign w:val="superscript"/>
          <w:lang w:eastAsia="en-GB"/>
        </w:rPr>
        <w:t>2</w:t>
      </w:r>
    </w:p>
    <w:p w14:paraId="2E4E4945" w14:textId="77777777" w:rsidR="003C3A8A" w:rsidRDefault="003C3A8A" w:rsidP="003C3A8A">
      <w:pPr>
        <w:autoSpaceDE w:val="0"/>
        <w:autoSpaceDN w:val="0"/>
        <w:spacing w:line="276" w:lineRule="auto"/>
        <w:ind w:right="95"/>
        <w:jc w:val="both"/>
        <w:rPr>
          <w:rFonts w:ascii="Arial" w:hAnsi="Arial" w:cs="Arial"/>
          <w:color w:val="000000"/>
          <w:sz w:val="20"/>
          <w:szCs w:val="20"/>
          <w:lang w:eastAsia="en-GB"/>
        </w:rPr>
      </w:pPr>
    </w:p>
    <w:p w14:paraId="0C5DA413" w14:textId="1FF2F363" w:rsidR="003C3A8A" w:rsidRDefault="003C3A8A" w:rsidP="003C3A8A">
      <w:pPr>
        <w:autoSpaceDE w:val="0"/>
        <w:autoSpaceDN w:val="0"/>
        <w:spacing w:line="276" w:lineRule="auto"/>
        <w:ind w:right="95"/>
        <w:jc w:val="both"/>
        <w:rPr>
          <w:rFonts w:ascii="Arial" w:hAnsi="Arial" w:cs="Arial"/>
          <w:color w:val="000000"/>
          <w:sz w:val="20"/>
          <w:szCs w:val="20"/>
          <w:lang w:eastAsia="en-GB"/>
        </w:rPr>
      </w:pPr>
      <w:r>
        <w:rPr>
          <w:rFonts w:ascii="Arial" w:hAnsi="Arial" w:cs="Arial"/>
          <w:color w:val="000000"/>
          <w:sz w:val="20"/>
          <w:szCs w:val="20"/>
          <w:lang w:eastAsia="en-GB"/>
        </w:rPr>
        <w:t xml:space="preserve">A tough investment environment also persisted in the battery electric van (BEV) sector. While new BEV registration volumes rose by </w:t>
      </w:r>
      <w:r w:rsidR="0078217D">
        <w:rPr>
          <w:rFonts w:ascii="Arial" w:hAnsi="Arial" w:cs="Arial"/>
          <w:color w:val="000000"/>
          <w:sz w:val="20"/>
          <w:szCs w:val="20"/>
          <w:lang w:eastAsia="en-GB"/>
        </w:rPr>
        <w:t>3.3</w:t>
      </w:r>
      <w:r>
        <w:rPr>
          <w:rFonts w:ascii="Arial" w:hAnsi="Arial" w:cs="Arial"/>
          <w:color w:val="000000"/>
          <w:sz w:val="20"/>
          <w:szCs w:val="20"/>
          <w:lang w:eastAsia="en-GB"/>
        </w:rPr>
        <w:t>% to 22,15</w:t>
      </w:r>
      <w:r w:rsidR="0078217D">
        <w:rPr>
          <w:rFonts w:ascii="Arial" w:hAnsi="Arial" w:cs="Arial"/>
          <w:color w:val="000000"/>
          <w:sz w:val="20"/>
          <w:szCs w:val="20"/>
          <w:lang w:eastAsia="en-GB"/>
        </w:rPr>
        <w:t>5</w:t>
      </w:r>
      <w:r>
        <w:rPr>
          <w:rFonts w:ascii="Arial" w:hAnsi="Arial" w:cs="Arial"/>
          <w:color w:val="000000"/>
          <w:sz w:val="20"/>
          <w:szCs w:val="20"/>
          <w:lang w:eastAsia="en-GB"/>
        </w:rPr>
        <w:t xml:space="preserve"> units, the share of the overall market </w:t>
      </w:r>
      <w:r w:rsidR="003F3523">
        <w:rPr>
          <w:rFonts w:ascii="Arial" w:hAnsi="Arial" w:cs="Arial"/>
          <w:color w:val="000000"/>
          <w:sz w:val="20"/>
          <w:szCs w:val="20"/>
          <w:lang w:eastAsia="en-GB"/>
        </w:rPr>
        <w:t>was</w:t>
      </w:r>
      <w:r>
        <w:rPr>
          <w:rFonts w:ascii="Arial" w:hAnsi="Arial" w:cs="Arial"/>
          <w:color w:val="000000"/>
          <w:sz w:val="20"/>
          <w:szCs w:val="20"/>
          <w:lang w:eastAsia="en-GB"/>
        </w:rPr>
        <w:t xml:space="preserve"> 6.3%</w:t>
      </w:r>
      <w:r w:rsidR="003F3523">
        <w:rPr>
          <w:rFonts w:ascii="Arial" w:hAnsi="Arial" w:cs="Arial"/>
          <w:color w:val="000000"/>
          <w:sz w:val="20"/>
          <w:szCs w:val="20"/>
          <w:lang w:eastAsia="en-GB"/>
        </w:rPr>
        <w:t xml:space="preserve"> – the same as in 2023</w:t>
      </w:r>
      <w:r>
        <w:rPr>
          <w:rFonts w:ascii="Arial" w:hAnsi="Arial" w:cs="Arial"/>
          <w:color w:val="000000"/>
          <w:sz w:val="20"/>
          <w:szCs w:val="20"/>
          <w:lang w:eastAsia="en-GB"/>
        </w:rPr>
        <w:t xml:space="preserve">. Such incremental growth in uptake in the first year of the UK’s ambitious </w:t>
      </w:r>
      <w:r w:rsidR="00D374F7">
        <w:rPr>
          <w:rFonts w:ascii="Arial" w:hAnsi="Arial" w:cs="Arial"/>
          <w:color w:val="000000"/>
          <w:sz w:val="20"/>
          <w:szCs w:val="20"/>
          <w:lang w:eastAsia="en-GB"/>
        </w:rPr>
        <w:t>Zero Emission Vehicle</w:t>
      </w:r>
      <w:r>
        <w:rPr>
          <w:rFonts w:ascii="Arial" w:hAnsi="Arial" w:cs="Arial"/>
          <w:color w:val="000000"/>
          <w:sz w:val="20"/>
          <w:szCs w:val="20"/>
          <w:lang w:eastAsia="en-GB"/>
        </w:rPr>
        <w:t xml:space="preserve"> </w:t>
      </w:r>
      <w:r w:rsidR="00D374F7">
        <w:rPr>
          <w:rFonts w:ascii="Arial" w:hAnsi="Arial" w:cs="Arial"/>
          <w:color w:val="000000"/>
          <w:sz w:val="20"/>
          <w:szCs w:val="20"/>
          <w:lang w:eastAsia="en-GB"/>
        </w:rPr>
        <w:t>M</w:t>
      </w:r>
      <w:r>
        <w:rPr>
          <w:rFonts w:ascii="Arial" w:hAnsi="Arial" w:cs="Arial"/>
          <w:color w:val="000000"/>
          <w:sz w:val="20"/>
          <w:szCs w:val="20"/>
          <w:lang w:eastAsia="en-GB"/>
        </w:rPr>
        <w:t xml:space="preserve">andate reflects the immense challenge ahead to accelerate </w:t>
      </w:r>
      <w:r>
        <w:rPr>
          <w:rFonts w:ascii="Arial" w:hAnsi="Arial" w:cs="Arial"/>
          <w:sz w:val="20"/>
          <w:szCs w:val="20"/>
          <w:lang w:eastAsia="en-GB"/>
        </w:rPr>
        <w:t xml:space="preserve">the </w:t>
      </w:r>
      <w:r>
        <w:rPr>
          <w:rFonts w:ascii="Arial" w:hAnsi="Arial" w:cs="Arial"/>
          <w:color w:val="000000"/>
          <w:sz w:val="20"/>
          <w:szCs w:val="20"/>
          <w:lang w:eastAsia="en-GB"/>
        </w:rPr>
        <w:t>decarbonisation of light commercial vehicles.</w:t>
      </w:r>
    </w:p>
    <w:p w14:paraId="7F6C35BB" w14:textId="77777777" w:rsidR="003C3A8A" w:rsidRDefault="003C3A8A" w:rsidP="003C3A8A">
      <w:pPr>
        <w:autoSpaceDE w:val="0"/>
        <w:autoSpaceDN w:val="0"/>
        <w:spacing w:line="276" w:lineRule="auto"/>
        <w:ind w:right="95"/>
        <w:jc w:val="both"/>
        <w:rPr>
          <w:rFonts w:ascii="Arial" w:hAnsi="Arial" w:cs="Arial"/>
          <w:color w:val="000000"/>
          <w:sz w:val="20"/>
          <w:szCs w:val="20"/>
          <w:lang w:eastAsia="en-GB"/>
        </w:rPr>
      </w:pPr>
    </w:p>
    <w:p w14:paraId="7556360D" w14:textId="0889378A" w:rsidR="003C3A8A" w:rsidRDefault="003C3A8A" w:rsidP="003C3A8A">
      <w:pPr>
        <w:autoSpaceDE w:val="0"/>
        <w:autoSpaceDN w:val="0"/>
        <w:spacing w:line="276" w:lineRule="auto"/>
        <w:ind w:right="95"/>
        <w:jc w:val="both"/>
        <w:rPr>
          <w:rFonts w:ascii="Arial" w:hAnsi="Arial" w:cs="Arial"/>
          <w:color w:val="000000"/>
          <w:sz w:val="20"/>
          <w:szCs w:val="20"/>
          <w:lang w:eastAsia="en-GB"/>
        </w:rPr>
      </w:pPr>
      <w:r>
        <w:rPr>
          <w:rFonts w:ascii="Arial" w:hAnsi="Arial" w:cs="Arial"/>
          <w:color w:val="000000"/>
          <w:sz w:val="20"/>
          <w:szCs w:val="20"/>
          <w:lang w:eastAsia="en-GB"/>
        </w:rPr>
        <w:t>Vast manufacturer investment means UK operators had 33 different zero emission van models to choose from last year, more than half (52.4%) of all new models available, with an EV for every business need.</w:t>
      </w:r>
      <w:r>
        <w:rPr>
          <w:rFonts w:ascii="Arial" w:hAnsi="Arial" w:cs="Arial"/>
          <w:color w:val="000000"/>
          <w:sz w:val="20"/>
          <w:szCs w:val="20"/>
          <w:vertAlign w:val="superscript"/>
          <w:lang w:eastAsia="en-GB"/>
        </w:rPr>
        <w:t>4</w:t>
      </w:r>
      <w:r>
        <w:rPr>
          <w:rFonts w:ascii="Arial" w:hAnsi="Arial" w:cs="Arial"/>
          <w:color w:val="000000"/>
          <w:sz w:val="20"/>
          <w:szCs w:val="20"/>
          <w:lang w:eastAsia="en-GB"/>
        </w:rPr>
        <w:t xml:space="preserve"> The breadth of choice is in stark contrast, however, with the paucity of van-dedicated public </w:t>
      </w:r>
      <w:proofErr w:type="spellStart"/>
      <w:r>
        <w:rPr>
          <w:rFonts w:ascii="Arial" w:hAnsi="Arial" w:cs="Arial"/>
          <w:color w:val="000000"/>
          <w:sz w:val="20"/>
          <w:szCs w:val="20"/>
          <w:lang w:eastAsia="en-GB"/>
        </w:rPr>
        <w:t>chargepoints</w:t>
      </w:r>
      <w:proofErr w:type="spellEnd"/>
      <w:r>
        <w:rPr>
          <w:rFonts w:ascii="Arial" w:hAnsi="Arial" w:cs="Arial"/>
          <w:color w:val="000000"/>
          <w:sz w:val="20"/>
          <w:szCs w:val="20"/>
          <w:lang w:eastAsia="en-GB"/>
        </w:rPr>
        <w:t xml:space="preserve">, </w:t>
      </w:r>
      <w:r w:rsidR="006C7CD9">
        <w:rPr>
          <w:rFonts w:ascii="Arial" w:hAnsi="Arial" w:cs="Arial"/>
          <w:color w:val="000000"/>
          <w:sz w:val="20"/>
          <w:szCs w:val="20"/>
          <w:lang w:eastAsia="en-GB"/>
        </w:rPr>
        <w:t xml:space="preserve">which is </w:t>
      </w:r>
      <w:r>
        <w:rPr>
          <w:rFonts w:ascii="Arial" w:hAnsi="Arial" w:cs="Arial"/>
          <w:color w:val="000000"/>
          <w:sz w:val="20"/>
          <w:szCs w:val="20"/>
          <w:lang w:eastAsia="en-GB"/>
        </w:rPr>
        <w:t>undermin</w:t>
      </w:r>
      <w:r w:rsidR="00F80404">
        <w:rPr>
          <w:rFonts w:ascii="Arial" w:hAnsi="Arial" w:cs="Arial"/>
          <w:color w:val="000000"/>
          <w:sz w:val="20"/>
          <w:szCs w:val="20"/>
          <w:lang w:eastAsia="en-GB"/>
        </w:rPr>
        <w:t>ing</w:t>
      </w:r>
      <w:r>
        <w:rPr>
          <w:rFonts w:ascii="Arial" w:hAnsi="Arial" w:cs="Arial"/>
          <w:color w:val="000000"/>
          <w:sz w:val="20"/>
          <w:szCs w:val="20"/>
          <w:lang w:eastAsia="en-GB"/>
        </w:rPr>
        <w:t xml:space="preserve"> fleet confidence in the commercial viability of going electric. With uptake remaining significantly short of the 10% target</w:t>
      </w:r>
      <w:r w:rsidR="00ED2DF8">
        <w:rPr>
          <w:rFonts w:ascii="Arial" w:hAnsi="Arial" w:cs="Arial"/>
          <w:color w:val="000000"/>
          <w:sz w:val="20"/>
          <w:szCs w:val="20"/>
          <w:lang w:eastAsia="en-GB"/>
        </w:rPr>
        <w:t xml:space="preserve"> for 2024</w:t>
      </w:r>
      <w:r>
        <w:rPr>
          <w:rFonts w:ascii="Arial" w:hAnsi="Arial" w:cs="Arial"/>
          <w:color w:val="000000"/>
          <w:sz w:val="20"/>
          <w:szCs w:val="20"/>
          <w:lang w:eastAsia="en-GB"/>
        </w:rPr>
        <w:t xml:space="preserve"> set by government</w:t>
      </w:r>
      <w:r w:rsidR="00ED2DF8">
        <w:rPr>
          <w:rFonts w:ascii="Arial" w:hAnsi="Arial" w:cs="Arial"/>
          <w:color w:val="000000"/>
          <w:sz w:val="20"/>
          <w:szCs w:val="20"/>
          <w:lang w:eastAsia="en-GB"/>
        </w:rPr>
        <w:t>’s Zero Emission Vehicle Mandate</w:t>
      </w:r>
      <w:r>
        <w:rPr>
          <w:rFonts w:ascii="Arial" w:hAnsi="Arial" w:cs="Arial"/>
          <w:color w:val="000000"/>
          <w:sz w:val="20"/>
          <w:szCs w:val="20"/>
          <w:lang w:eastAsia="en-GB"/>
        </w:rPr>
        <w:t>, even if, as industry expects, demand rises by more than 85% in 2025, the UK’s BEV share would reach just 10.6%</w:t>
      </w:r>
      <w:r w:rsidR="00F80404">
        <w:rPr>
          <w:rFonts w:ascii="Arial" w:hAnsi="Arial" w:cs="Arial"/>
          <w:color w:val="000000"/>
          <w:sz w:val="20"/>
          <w:szCs w:val="20"/>
          <w:lang w:eastAsia="en-GB"/>
        </w:rPr>
        <w:t xml:space="preserve"> –</w:t>
      </w:r>
      <w:r>
        <w:rPr>
          <w:rFonts w:ascii="Arial" w:hAnsi="Arial" w:cs="Arial"/>
          <w:color w:val="000000"/>
          <w:sz w:val="20"/>
          <w:szCs w:val="20"/>
          <w:lang w:eastAsia="en-GB"/>
        </w:rPr>
        <w:t xml:space="preserve"> </w:t>
      </w:r>
      <w:r w:rsidR="00F80404">
        <w:rPr>
          <w:rFonts w:ascii="Arial" w:hAnsi="Arial" w:cs="Arial"/>
          <w:color w:val="000000"/>
          <w:sz w:val="20"/>
          <w:szCs w:val="20"/>
          <w:lang w:eastAsia="en-GB"/>
        </w:rPr>
        <w:t xml:space="preserve">a </w:t>
      </w:r>
      <w:r w:rsidR="006C7CD9">
        <w:rPr>
          <w:rFonts w:ascii="Arial" w:hAnsi="Arial" w:cs="Arial"/>
          <w:color w:val="000000"/>
          <w:sz w:val="20"/>
          <w:szCs w:val="20"/>
          <w:lang w:eastAsia="en-GB"/>
        </w:rPr>
        <w:t xml:space="preserve">significant </w:t>
      </w:r>
      <w:r w:rsidR="00F80404">
        <w:rPr>
          <w:rFonts w:ascii="Arial" w:hAnsi="Arial" w:cs="Arial"/>
          <w:color w:val="000000"/>
          <w:sz w:val="20"/>
          <w:szCs w:val="20"/>
          <w:lang w:eastAsia="en-GB"/>
        </w:rPr>
        <w:t xml:space="preserve">distance </w:t>
      </w:r>
      <w:r w:rsidR="00ED2DF8">
        <w:rPr>
          <w:rFonts w:ascii="Arial" w:hAnsi="Arial" w:cs="Arial"/>
          <w:color w:val="000000"/>
          <w:sz w:val="20"/>
          <w:szCs w:val="20"/>
          <w:lang w:eastAsia="en-GB"/>
        </w:rPr>
        <w:t>off</w:t>
      </w:r>
      <w:r>
        <w:rPr>
          <w:rFonts w:ascii="Arial" w:hAnsi="Arial" w:cs="Arial"/>
          <w:color w:val="000000"/>
          <w:sz w:val="20"/>
          <w:szCs w:val="20"/>
          <w:lang w:eastAsia="en-GB"/>
        </w:rPr>
        <w:t xml:space="preserve"> the 16% required this year.</w:t>
      </w:r>
    </w:p>
    <w:p w14:paraId="076478F4" w14:textId="77777777" w:rsidR="003C3A8A" w:rsidRDefault="003C3A8A" w:rsidP="003C3A8A">
      <w:pPr>
        <w:autoSpaceDE w:val="0"/>
        <w:autoSpaceDN w:val="0"/>
        <w:spacing w:line="276" w:lineRule="auto"/>
        <w:ind w:right="95"/>
        <w:jc w:val="both"/>
        <w:rPr>
          <w:rFonts w:ascii="Arial" w:hAnsi="Arial" w:cs="Arial"/>
          <w:color w:val="000000"/>
          <w:sz w:val="20"/>
          <w:szCs w:val="20"/>
          <w:lang w:eastAsia="en-GB"/>
        </w:rPr>
      </w:pPr>
    </w:p>
    <w:p w14:paraId="3480CF3B" w14:textId="46385DA8" w:rsidR="003C3A8A" w:rsidRDefault="003C3A8A" w:rsidP="003C3A8A">
      <w:pPr>
        <w:autoSpaceDE w:val="0"/>
        <w:autoSpaceDN w:val="0"/>
        <w:spacing w:line="276" w:lineRule="auto"/>
        <w:ind w:right="95"/>
        <w:jc w:val="both"/>
        <w:rPr>
          <w:rFonts w:ascii="Arial" w:hAnsi="Arial" w:cs="Arial"/>
          <w:color w:val="000000"/>
          <w:sz w:val="20"/>
          <w:szCs w:val="20"/>
          <w:lang w:eastAsia="en-GB"/>
        </w:rPr>
      </w:pPr>
      <w:r>
        <w:rPr>
          <w:rFonts w:ascii="Arial" w:hAnsi="Arial" w:cs="Arial"/>
          <w:color w:val="000000"/>
          <w:sz w:val="20"/>
          <w:szCs w:val="20"/>
          <w:lang w:eastAsia="en-GB"/>
        </w:rPr>
        <w:t xml:space="preserve">With market demand for BEVs far </w:t>
      </w:r>
      <w:r w:rsidR="00316D74">
        <w:rPr>
          <w:rFonts w:ascii="Arial" w:hAnsi="Arial" w:cs="Arial"/>
          <w:color w:val="000000"/>
          <w:sz w:val="20"/>
          <w:szCs w:val="20"/>
          <w:lang w:eastAsia="en-GB"/>
        </w:rPr>
        <w:t>below</w:t>
      </w:r>
      <w:r>
        <w:rPr>
          <w:rFonts w:ascii="Arial" w:hAnsi="Arial" w:cs="Arial"/>
          <w:color w:val="000000"/>
          <w:sz w:val="20"/>
          <w:szCs w:val="20"/>
          <w:lang w:eastAsia="en-GB"/>
        </w:rPr>
        <w:t xml:space="preserve"> expectations when the mandate was </w:t>
      </w:r>
      <w:r w:rsidR="008F21CD">
        <w:rPr>
          <w:rFonts w:ascii="Arial" w:hAnsi="Arial" w:cs="Arial"/>
          <w:color w:val="000000"/>
          <w:sz w:val="20"/>
          <w:szCs w:val="20"/>
          <w:lang w:eastAsia="en-GB"/>
        </w:rPr>
        <w:t>designed</w:t>
      </w:r>
      <w:r>
        <w:rPr>
          <w:rFonts w:ascii="Arial" w:hAnsi="Arial" w:cs="Arial"/>
          <w:color w:val="000000"/>
          <w:sz w:val="20"/>
          <w:szCs w:val="20"/>
          <w:lang w:eastAsia="en-GB"/>
        </w:rPr>
        <w:t xml:space="preserve">, government must fast-track the review and ensure the regulation reflects market realities, barriers and the support necessary to drive such growth. Indeed, ambitious regulation must come with equally ambitious </w:t>
      </w:r>
      <w:r>
        <w:rPr>
          <w:rFonts w:ascii="Arial" w:hAnsi="Arial" w:cs="Arial"/>
          <w:color w:val="000000"/>
          <w:sz w:val="20"/>
          <w:szCs w:val="20"/>
          <w:lang w:eastAsia="en-GB"/>
        </w:rPr>
        <w:lastRenderedPageBreak/>
        <w:t xml:space="preserve">incentives and infrastructure rollout – else investment, model choice, growth and decarbonisation will </w:t>
      </w:r>
      <w:r w:rsidR="00E45356">
        <w:rPr>
          <w:rFonts w:ascii="Arial" w:hAnsi="Arial" w:cs="Arial"/>
          <w:color w:val="000000"/>
          <w:sz w:val="20"/>
          <w:szCs w:val="20"/>
          <w:lang w:eastAsia="en-GB"/>
        </w:rPr>
        <w:t>be compromised</w:t>
      </w:r>
      <w:r>
        <w:rPr>
          <w:rFonts w:ascii="Arial" w:hAnsi="Arial" w:cs="Arial"/>
          <w:color w:val="000000"/>
          <w:sz w:val="20"/>
          <w:szCs w:val="20"/>
          <w:lang w:eastAsia="en-GB"/>
        </w:rPr>
        <w:t>.</w:t>
      </w:r>
    </w:p>
    <w:p w14:paraId="4C9AD2D0" w14:textId="5DE9EA67" w:rsidR="003C3A8A" w:rsidRDefault="003C3A8A" w:rsidP="003C3A8A">
      <w:pPr>
        <w:autoSpaceDE w:val="0"/>
        <w:autoSpaceDN w:val="0"/>
        <w:spacing w:line="276" w:lineRule="auto"/>
        <w:ind w:right="95"/>
        <w:jc w:val="both"/>
        <w:rPr>
          <w:rFonts w:ascii="Arial" w:hAnsi="Arial" w:cs="Arial"/>
          <w:color w:val="000000"/>
          <w:sz w:val="20"/>
          <w:szCs w:val="20"/>
          <w:lang w:eastAsia="en-GB"/>
        </w:rPr>
      </w:pPr>
      <w:r>
        <w:rPr>
          <w:rFonts w:ascii="Arial" w:hAnsi="Arial" w:cs="Arial"/>
          <w:color w:val="000000"/>
          <w:sz w:val="20"/>
          <w:szCs w:val="20"/>
          <w:lang w:eastAsia="en-GB"/>
        </w:rPr>
        <w:br/>
      </w:r>
      <w:r>
        <w:rPr>
          <w:rFonts w:ascii="Arial" w:hAnsi="Arial" w:cs="Arial"/>
          <w:b/>
          <w:bCs/>
          <w:color w:val="000000"/>
          <w:sz w:val="20"/>
          <w:szCs w:val="20"/>
          <w:lang w:eastAsia="en-GB"/>
        </w:rPr>
        <w:t>Mike Hawes, SMMT Chief Executive</w:t>
      </w:r>
      <w:r>
        <w:rPr>
          <w:rFonts w:ascii="Arial" w:hAnsi="Arial" w:cs="Arial"/>
          <w:color w:val="000000"/>
          <w:sz w:val="20"/>
          <w:szCs w:val="20"/>
          <w:lang w:eastAsia="en-GB"/>
        </w:rPr>
        <w:t>, said, “</w:t>
      </w:r>
      <w:r w:rsidR="00D62B3A">
        <w:rPr>
          <w:rFonts w:ascii="Arial" w:hAnsi="Arial" w:cs="Arial"/>
          <w:color w:val="000000"/>
          <w:sz w:val="20"/>
          <w:szCs w:val="20"/>
          <w:lang w:eastAsia="en-GB"/>
        </w:rPr>
        <w:t>Vans, 4x4s and pick-ups</w:t>
      </w:r>
      <w:r>
        <w:rPr>
          <w:rFonts w:ascii="Arial" w:hAnsi="Arial" w:cs="Arial"/>
          <w:color w:val="000000"/>
          <w:sz w:val="20"/>
          <w:szCs w:val="20"/>
          <w:lang w:eastAsia="en-GB"/>
        </w:rPr>
        <w:t xml:space="preserve"> keep businesses everywhere on the move, making this sector a barometer of the UK economy</w:t>
      </w:r>
      <w:r w:rsidR="00D62B3A">
        <w:rPr>
          <w:rFonts w:ascii="Arial" w:hAnsi="Arial" w:cs="Arial"/>
          <w:color w:val="000000"/>
          <w:sz w:val="20"/>
          <w:szCs w:val="20"/>
          <w:lang w:eastAsia="en-GB"/>
        </w:rPr>
        <w:t>. T</w:t>
      </w:r>
      <w:r>
        <w:rPr>
          <w:rFonts w:ascii="Arial" w:hAnsi="Arial" w:cs="Arial"/>
          <w:color w:val="000000"/>
          <w:sz w:val="20"/>
          <w:szCs w:val="20"/>
          <w:lang w:eastAsia="en-GB"/>
        </w:rPr>
        <w:t xml:space="preserve">he best </w:t>
      </w:r>
      <w:r w:rsidR="00D62B3A">
        <w:rPr>
          <w:rFonts w:ascii="Arial" w:hAnsi="Arial" w:cs="Arial"/>
          <w:color w:val="000000"/>
          <w:sz w:val="20"/>
          <w:szCs w:val="20"/>
          <w:lang w:eastAsia="en-GB"/>
        </w:rPr>
        <w:t>overall</w:t>
      </w:r>
      <w:r>
        <w:rPr>
          <w:rFonts w:ascii="Arial" w:hAnsi="Arial" w:cs="Arial"/>
          <w:color w:val="000000"/>
          <w:sz w:val="20"/>
          <w:szCs w:val="20"/>
          <w:lang w:eastAsia="en-GB"/>
        </w:rPr>
        <w:t xml:space="preserve"> </w:t>
      </w:r>
      <w:r w:rsidR="00D664CD">
        <w:rPr>
          <w:rFonts w:ascii="Arial" w:hAnsi="Arial" w:cs="Arial"/>
          <w:color w:val="000000"/>
          <w:sz w:val="20"/>
          <w:szCs w:val="20"/>
          <w:lang w:eastAsia="en-GB"/>
        </w:rPr>
        <w:t xml:space="preserve">volume </w:t>
      </w:r>
      <w:r w:rsidR="00D62B3A">
        <w:rPr>
          <w:rFonts w:ascii="Arial" w:hAnsi="Arial" w:cs="Arial"/>
          <w:color w:val="000000"/>
          <w:sz w:val="20"/>
          <w:szCs w:val="20"/>
          <w:lang w:eastAsia="en-GB"/>
        </w:rPr>
        <w:t>in three years, therefore,</w:t>
      </w:r>
      <w:r>
        <w:rPr>
          <w:rFonts w:ascii="Arial" w:hAnsi="Arial" w:cs="Arial"/>
          <w:color w:val="000000"/>
          <w:sz w:val="20"/>
          <w:szCs w:val="20"/>
          <w:lang w:eastAsia="en-GB"/>
        </w:rPr>
        <w:t xml:space="preserve"> </w:t>
      </w:r>
      <w:r w:rsidR="00D62B3A">
        <w:rPr>
          <w:rFonts w:ascii="Arial" w:hAnsi="Arial" w:cs="Arial"/>
          <w:color w:val="000000"/>
          <w:sz w:val="20"/>
          <w:szCs w:val="20"/>
          <w:lang w:eastAsia="en-GB"/>
        </w:rPr>
        <w:t xml:space="preserve">is </w:t>
      </w:r>
      <w:r>
        <w:rPr>
          <w:rFonts w:ascii="Arial" w:hAnsi="Arial" w:cs="Arial"/>
          <w:color w:val="000000"/>
          <w:sz w:val="20"/>
          <w:szCs w:val="20"/>
          <w:lang w:eastAsia="en-GB"/>
        </w:rPr>
        <w:t xml:space="preserve">good news </w:t>
      </w:r>
      <w:r w:rsidR="00D62B3A">
        <w:rPr>
          <w:rFonts w:ascii="Arial" w:hAnsi="Arial" w:cs="Arial"/>
          <w:color w:val="000000"/>
          <w:sz w:val="20"/>
          <w:szCs w:val="20"/>
          <w:lang w:eastAsia="en-GB"/>
        </w:rPr>
        <w:t>with van makers</w:t>
      </w:r>
      <w:r>
        <w:rPr>
          <w:rFonts w:ascii="Arial" w:hAnsi="Arial" w:cs="Arial"/>
          <w:color w:val="000000"/>
          <w:sz w:val="20"/>
          <w:szCs w:val="20"/>
          <w:lang w:eastAsia="en-GB"/>
        </w:rPr>
        <w:t xml:space="preserve"> striv</w:t>
      </w:r>
      <w:r w:rsidR="00D62B3A">
        <w:rPr>
          <w:rFonts w:ascii="Arial" w:hAnsi="Arial" w:cs="Arial"/>
          <w:color w:val="000000"/>
          <w:sz w:val="20"/>
          <w:szCs w:val="20"/>
          <w:lang w:eastAsia="en-GB"/>
        </w:rPr>
        <w:t>ing</w:t>
      </w:r>
      <w:r>
        <w:rPr>
          <w:rFonts w:ascii="Arial" w:hAnsi="Arial" w:cs="Arial"/>
          <w:color w:val="000000"/>
          <w:sz w:val="20"/>
          <w:szCs w:val="20"/>
          <w:lang w:eastAsia="en-GB"/>
        </w:rPr>
        <w:t xml:space="preserve"> to </w:t>
      </w:r>
      <w:r w:rsidR="00D62B3A">
        <w:rPr>
          <w:rFonts w:ascii="Arial" w:hAnsi="Arial" w:cs="Arial"/>
          <w:color w:val="000000"/>
          <w:sz w:val="20"/>
          <w:szCs w:val="20"/>
          <w:lang w:eastAsia="en-GB"/>
        </w:rPr>
        <w:t>deliver</w:t>
      </w:r>
      <w:r>
        <w:rPr>
          <w:rFonts w:ascii="Arial" w:hAnsi="Arial" w:cs="Arial"/>
          <w:color w:val="000000"/>
          <w:sz w:val="20"/>
          <w:szCs w:val="20"/>
          <w:lang w:eastAsia="en-GB"/>
        </w:rPr>
        <w:t xml:space="preserve"> abundant and competitive EV c</w:t>
      </w:r>
      <w:r>
        <w:rPr>
          <w:rFonts w:ascii="Arial" w:hAnsi="Arial" w:cs="Arial"/>
          <w:sz w:val="20"/>
          <w:szCs w:val="20"/>
          <w:lang w:eastAsia="en-GB"/>
        </w:rPr>
        <w:t>hoice</w:t>
      </w:r>
      <w:r w:rsidR="00D62B3A">
        <w:rPr>
          <w:rFonts w:ascii="Arial" w:hAnsi="Arial" w:cs="Arial"/>
          <w:sz w:val="20"/>
          <w:szCs w:val="20"/>
          <w:lang w:eastAsia="en-GB"/>
        </w:rPr>
        <w:t>.</w:t>
      </w:r>
      <w:r>
        <w:rPr>
          <w:rFonts w:ascii="Arial" w:hAnsi="Arial" w:cs="Arial"/>
          <w:sz w:val="20"/>
          <w:szCs w:val="20"/>
          <w:lang w:eastAsia="en-GB"/>
        </w:rPr>
        <w:t xml:space="preserve"> </w:t>
      </w:r>
      <w:r w:rsidR="00D62B3A">
        <w:rPr>
          <w:rFonts w:ascii="Arial" w:hAnsi="Arial" w:cs="Arial"/>
          <w:sz w:val="20"/>
          <w:szCs w:val="20"/>
          <w:lang w:eastAsia="en-GB"/>
        </w:rPr>
        <w:t>Bu</w:t>
      </w:r>
      <w:r>
        <w:rPr>
          <w:rFonts w:ascii="Arial" w:hAnsi="Arial" w:cs="Arial"/>
          <w:color w:val="000000"/>
          <w:sz w:val="20"/>
          <w:szCs w:val="20"/>
          <w:lang w:eastAsia="en-GB"/>
        </w:rPr>
        <w:t>yer confidence</w:t>
      </w:r>
      <w:r w:rsidR="00D62B3A">
        <w:rPr>
          <w:rFonts w:ascii="Arial" w:hAnsi="Arial" w:cs="Arial"/>
          <w:color w:val="000000"/>
          <w:sz w:val="20"/>
          <w:szCs w:val="20"/>
          <w:lang w:eastAsia="en-GB"/>
        </w:rPr>
        <w:t>, however,</w:t>
      </w:r>
      <w:r w:rsidR="00D62B3A">
        <w:rPr>
          <w:rFonts w:ascii="Arial" w:hAnsi="Arial" w:cs="Arial"/>
          <w:sz w:val="20"/>
          <w:szCs w:val="20"/>
          <w:lang w:eastAsia="en-GB"/>
        </w:rPr>
        <w:t xml:space="preserve"> </w:t>
      </w:r>
      <w:r>
        <w:rPr>
          <w:rFonts w:ascii="Arial" w:hAnsi="Arial" w:cs="Arial"/>
          <w:color w:val="000000"/>
          <w:sz w:val="20"/>
          <w:szCs w:val="20"/>
          <w:lang w:eastAsia="en-GB"/>
        </w:rPr>
        <w:t xml:space="preserve">will inevitably be undermined when charging infrastructure </w:t>
      </w:r>
      <w:r w:rsidR="00D62B3A">
        <w:rPr>
          <w:rFonts w:ascii="Arial" w:hAnsi="Arial" w:cs="Arial"/>
          <w:color w:val="000000"/>
          <w:sz w:val="20"/>
          <w:szCs w:val="20"/>
          <w:lang w:eastAsia="en-GB"/>
        </w:rPr>
        <w:t>does not</w:t>
      </w:r>
      <w:r>
        <w:rPr>
          <w:rFonts w:ascii="Arial" w:hAnsi="Arial" w:cs="Arial"/>
          <w:color w:val="000000"/>
          <w:sz w:val="20"/>
          <w:szCs w:val="20"/>
          <w:lang w:eastAsia="en-GB"/>
        </w:rPr>
        <w:t xml:space="preserve"> meet </w:t>
      </w:r>
      <w:r w:rsidR="00D62B3A">
        <w:rPr>
          <w:rFonts w:ascii="Arial" w:hAnsi="Arial" w:cs="Arial"/>
          <w:color w:val="000000"/>
          <w:sz w:val="20"/>
          <w:szCs w:val="20"/>
          <w:lang w:eastAsia="en-GB"/>
        </w:rPr>
        <w:t>the</w:t>
      </w:r>
      <w:r>
        <w:rPr>
          <w:rFonts w:ascii="Arial" w:hAnsi="Arial" w:cs="Arial"/>
          <w:color w:val="000000"/>
          <w:sz w:val="20"/>
          <w:szCs w:val="20"/>
          <w:lang w:eastAsia="en-GB"/>
        </w:rPr>
        <w:t xml:space="preserve"> needs</w:t>
      </w:r>
      <w:r w:rsidR="00D62B3A">
        <w:rPr>
          <w:rFonts w:ascii="Arial" w:hAnsi="Arial" w:cs="Arial"/>
          <w:color w:val="000000"/>
          <w:sz w:val="20"/>
          <w:szCs w:val="20"/>
          <w:lang w:eastAsia="en-GB"/>
        </w:rPr>
        <w:t xml:space="preserve"> of </w:t>
      </w:r>
      <w:r w:rsidR="00AB13B2">
        <w:rPr>
          <w:rFonts w:ascii="Arial" w:hAnsi="Arial" w:cs="Arial"/>
          <w:color w:val="000000"/>
          <w:sz w:val="20"/>
          <w:szCs w:val="20"/>
          <w:lang w:eastAsia="en-GB"/>
        </w:rPr>
        <w:t>fleet</w:t>
      </w:r>
      <w:r w:rsidR="00D62B3A">
        <w:rPr>
          <w:rFonts w:ascii="Arial" w:hAnsi="Arial" w:cs="Arial"/>
          <w:color w:val="000000"/>
          <w:sz w:val="20"/>
          <w:szCs w:val="20"/>
          <w:lang w:eastAsia="en-GB"/>
        </w:rPr>
        <w:t xml:space="preserve"> operat</w:t>
      </w:r>
      <w:r w:rsidR="00AB13B2">
        <w:rPr>
          <w:rFonts w:ascii="Arial" w:hAnsi="Arial" w:cs="Arial"/>
          <w:color w:val="000000"/>
          <w:sz w:val="20"/>
          <w:szCs w:val="20"/>
          <w:lang w:eastAsia="en-GB"/>
        </w:rPr>
        <w:t>ions</w:t>
      </w:r>
      <w:r>
        <w:rPr>
          <w:rFonts w:ascii="Arial" w:hAnsi="Arial" w:cs="Arial"/>
          <w:color w:val="000000"/>
          <w:sz w:val="20"/>
          <w:szCs w:val="20"/>
          <w:lang w:eastAsia="en-GB"/>
        </w:rPr>
        <w:t xml:space="preserve">. A review of EV regulation is crucial, </w:t>
      </w:r>
      <w:r>
        <w:rPr>
          <w:rFonts w:ascii="Arial" w:hAnsi="Arial" w:cs="Arial"/>
          <w:sz w:val="20"/>
          <w:szCs w:val="20"/>
          <w:lang w:eastAsia="en-GB"/>
        </w:rPr>
        <w:t>there</w:t>
      </w:r>
      <w:r>
        <w:rPr>
          <w:rFonts w:ascii="Arial" w:hAnsi="Arial" w:cs="Arial"/>
          <w:color w:val="000000"/>
          <w:sz w:val="20"/>
          <w:szCs w:val="20"/>
          <w:lang w:eastAsia="en-GB"/>
        </w:rPr>
        <w:t xml:space="preserve">fore, </w:t>
      </w:r>
      <w:r>
        <w:rPr>
          <w:rFonts w:ascii="Arial" w:hAnsi="Arial" w:cs="Arial"/>
          <w:sz w:val="20"/>
          <w:szCs w:val="20"/>
          <w:lang w:eastAsia="en-GB"/>
        </w:rPr>
        <w:t xml:space="preserve">to reflect </w:t>
      </w:r>
      <w:r w:rsidR="00D62B3A">
        <w:rPr>
          <w:rFonts w:ascii="Arial" w:hAnsi="Arial" w:cs="Arial"/>
          <w:sz w:val="20"/>
          <w:szCs w:val="20"/>
          <w:lang w:eastAsia="en-GB"/>
        </w:rPr>
        <w:t xml:space="preserve">current </w:t>
      </w:r>
      <w:r>
        <w:rPr>
          <w:rFonts w:ascii="Arial" w:hAnsi="Arial" w:cs="Arial"/>
          <w:sz w:val="20"/>
          <w:szCs w:val="20"/>
          <w:lang w:eastAsia="en-GB"/>
        </w:rPr>
        <w:t xml:space="preserve">market realities and </w:t>
      </w:r>
      <w:r>
        <w:rPr>
          <w:rFonts w:ascii="Arial" w:hAnsi="Arial" w:cs="Arial"/>
          <w:color w:val="000000"/>
          <w:sz w:val="20"/>
          <w:szCs w:val="20"/>
          <w:lang w:eastAsia="en-GB"/>
        </w:rPr>
        <w:t xml:space="preserve">ensure </w:t>
      </w:r>
      <w:r>
        <w:rPr>
          <w:rFonts w:ascii="Arial" w:hAnsi="Arial" w:cs="Arial"/>
          <w:sz w:val="20"/>
          <w:szCs w:val="20"/>
          <w:lang w:eastAsia="en-GB"/>
        </w:rPr>
        <w:t>ambitions are deliverable</w:t>
      </w:r>
      <w:r w:rsidR="00D62B3A">
        <w:rPr>
          <w:rFonts w:ascii="Arial" w:hAnsi="Arial" w:cs="Arial"/>
          <w:sz w:val="20"/>
          <w:szCs w:val="20"/>
          <w:lang w:eastAsia="en-GB"/>
        </w:rPr>
        <w:t>,</w:t>
      </w:r>
      <w:r>
        <w:rPr>
          <w:rFonts w:ascii="Arial" w:hAnsi="Arial" w:cs="Arial"/>
          <w:sz w:val="20"/>
          <w:szCs w:val="20"/>
          <w:lang w:eastAsia="en-GB"/>
        </w:rPr>
        <w:t xml:space="preserve"> without any negative and </w:t>
      </w:r>
      <w:r>
        <w:rPr>
          <w:rFonts w:ascii="Arial" w:hAnsi="Arial" w:cs="Arial"/>
          <w:color w:val="000000"/>
          <w:sz w:val="20"/>
          <w:szCs w:val="20"/>
          <w:lang w:eastAsia="en-GB"/>
        </w:rPr>
        <w:t>costly consequences.”</w:t>
      </w:r>
    </w:p>
    <w:p w14:paraId="6A96613B" w14:textId="77777777" w:rsidR="003C3A8A" w:rsidRDefault="003C3A8A" w:rsidP="003C3A8A">
      <w:pPr>
        <w:autoSpaceDE w:val="0"/>
        <w:autoSpaceDN w:val="0"/>
        <w:spacing w:line="276" w:lineRule="auto"/>
        <w:ind w:right="95"/>
        <w:jc w:val="both"/>
        <w:rPr>
          <w:rFonts w:ascii="Arial" w:hAnsi="Arial" w:cs="Arial"/>
          <w:b/>
          <w:bCs/>
          <w:color w:val="000000"/>
          <w:sz w:val="20"/>
          <w:szCs w:val="20"/>
          <w:lang w:eastAsia="en-GB"/>
        </w:rPr>
      </w:pPr>
    </w:p>
    <w:p w14:paraId="261D1550" w14:textId="77777777" w:rsidR="003C3A8A" w:rsidRDefault="003C3A8A" w:rsidP="003C3A8A">
      <w:pPr>
        <w:spacing w:line="276" w:lineRule="auto"/>
        <w:ind w:right="100"/>
        <w:jc w:val="both"/>
        <w:rPr>
          <w:rFonts w:ascii="Arial" w:hAnsi="Arial" w:cs="Arial"/>
          <w:sz w:val="20"/>
          <w:szCs w:val="20"/>
          <w:lang w:eastAsia="en-GB"/>
        </w:rPr>
      </w:pPr>
      <w:r>
        <w:rPr>
          <w:rFonts w:ascii="Arial" w:hAnsi="Arial" w:cs="Arial"/>
          <w:b/>
          <w:bCs/>
          <w:color w:val="1074CB"/>
          <w:sz w:val="16"/>
          <w:szCs w:val="16"/>
          <w:u w:val="single"/>
          <w:lang w:eastAsia="en-GB"/>
        </w:rPr>
        <w:t>Notes to editors</w:t>
      </w:r>
    </w:p>
    <w:p w14:paraId="44C761B9" w14:textId="62352A47" w:rsidR="003C3A8A" w:rsidRDefault="003C3A8A" w:rsidP="003C3A8A">
      <w:pPr>
        <w:spacing w:line="276" w:lineRule="auto"/>
        <w:rPr>
          <w:rFonts w:ascii="Arial" w:hAnsi="Arial" w:cs="Arial"/>
          <w:color w:val="1074CB"/>
          <w:sz w:val="16"/>
          <w:szCs w:val="16"/>
          <w:lang w:eastAsia="en-GB"/>
        </w:rPr>
      </w:pPr>
      <w:r>
        <w:rPr>
          <w:rFonts w:ascii="Arial" w:hAnsi="Arial" w:cs="Arial"/>
          <w:color w:val="1074CB"/>
          <w:sz w:val="16"/>
          <w:szCs w:val="16"/>
          <w:lang w:eastAsia="en-GB"/>
        </w:rPr>
        <w:t xml:space="preserve">1 UK new LCV registrations, </w:t>
      </w:r>
      <w:r w:rsidR="00137AAC" w:rsidRPr="00137AAC">
        <w:rPr>
          <w:rFonts w:ascii="Arial" w:hAnsi="Arial" w:cs="Arial"/>
          <w:color w:val="1074CB"/>
          <w:sz w:val="16"/>
          <w:szCs w:val="16"/>
          <w:lang w:eastAsia="en-GB"/>
        </w:rPr>
        <w:t>2021</w:t>
      </w:r>
      <w:r w:rsidR="00137AAC">
        <w:rPr>
          <w:rFonts w:ascii="Arial" w:hAnsi="Arial" w:cs="Arial"/>
          <w:color w:val="1074CB"/>
          <w:sz w:val="16"/>
          <w:szCs w:val="16"/>
          <w:lang w:eastAsia="en-GB"/>
        </w:rPr>
        <w:t>:</w:t>
      </w:r>
      <w:r w:rsidR="00137AAC" w:rsidRPr="00137AAC">
        <w:rPr>
          <w:rFonts w:ascii="Arial" w:hAnsi="Arial" w:cs="Arial"/>
          <w:color w:val="1074CB"/>
          <w:sz w:val="16"/>
          <w:szCs w:val="16"/>
          <w:lang w:eastAsia="en-GB"/>
        </w:rPr>
        <w:t xml:space="preserve"> 355,380</w:t>
      </w:r>
      <w:r w:rsidR="00137AAC">
        <w:rPr>
          <w:rFonts w:ascii="Arial" w:hAnsi="Arial" w:cs="Arial"/>
          <w:color w:val="1074CB"/>
          <w:sz w:val="16"/>
          <w:szCs w:val="16"/>
          <w:lang w:eastAsia="en-GB"/>
        </w:rPr>
        <w:t xml:space="preserve"> </w:t>
      </w:r>
      <w:r>
        <w:rPr>
          <w:rFonts w:ascii="Arial" w:hAnsi="Arial" w:cs="Arial"/>
          <w:color w:val="1074CB"/>
          <w:sz w:val="16"/>
          <w:szCs w:val="16"/>
          <w:lang w:eastAsia="en-GB"/>
        </w:rPr>
        <w:t>units.</w:t>
      </w:r>
    </w:p>
    <w:p w14:paraId="2FFCD0DF" w14:textId="77777777" w:rsidR="003C3A8A" w:rsidRDefault="003C3A8A" w:rsidP="003C3A8A">
      <w:pPr>
        <w:spacing w:line="276" w:lineRule="auto"/>
        <w:rPr>
          <w:rFonts w:ascii="Arial" w:hAnsi="Arial" w:cs="Arial"/>
          <w:color w:val="1074CB"/>
          <w:sz w:val="16"/>
          <w:szCs w:val="16"/>
          <w:lang w:eastAsia="en-GB"/>
        </w:rPr>
      </w:pPr>
      <w:r>
        <w:rPr>
          <w:rFonts w:ascii="Arial" w:hAnsi="Arial" w:cs="Arial"/>
          <w:color w:val="1074CB"/>
          <w:sz w:val="16"/>
          <w:szCs w:val="16"/>
          <w:lang w:eastAsia="en-GB"/>
        </w:rPr>
        <w:t xml:space="preserve">2 SMMT and the National Farmers’ Union (NFU) have written a joint letter to the Chancellor urging government to uphold </w:t>
      </w:r>
      <w:hyperlink r:id="rId5" w:history="1">
        <w:r>
          <w:rPr>
            <w:rStyle w:val="Hyperlink"/>
            <w:rFonts w:ascii="Arial" w:hAnsi="Arial" w:cs="Arial"/>
            <w:sz w:val="16"/>
            <w:szCs w:val="16"/>
            <w:lang w:eastAsia="en-GB"/>
          </w:rPr>
          <w:t>HMRC’s decision in February</w:t>
        </w:r>
      </w:hyperlink>
      <w:r>
        <w:rPr>
          <w:rFonts w:ascii="Arial" w:hAnsi="Arial" w:cs="Arial"/>
          <w:color w:val="1074CB"/>
          <w:sz w:val="16"/>
          <w:szCs w:val="16"/>
          <w:lang w:eastAsia="en-GB"/>
        </w:rPr>
        <w:t xml:space="preserve"> to treat double-cab pick-ups as commercial vehicles.</w:t>
      </w:r>
    </w:p>
    <w:p w14:paraId="10E5CC9D" w14:textId="77777777" w:rsidR="003C3A8A" w:rsidRDefault="003C3A8A" w:rsidP="003C3A8A">
      <w:pPr>
        <w:spacing w:line="276" w:lineRule="auto"/>
        <w:rPr>
          <w:rFonts w:ascii="Arial" w:hAnsi="Arial" w:cs="Arial"/>
          <w:color w:val="1074CB"/>
          <w:sz w:val="16"/>
          <w:szCs w:val="16"/>
          <w:lang w:eastAsia="en-GB"/>
        </w:rPr>
      </w:pPr>
      <w:r>
        <w:rPr>
          <w:rFonts w:ascii="Arial" w:hAnsi="Arial" w:cs="Arial"/>
          <w:color w:val="1074CB"/>
          <w:sz w:val="16"/>
          <w:szCs w:val="16"/>
          <w:lang w:eastAsia="en-GB"/>
        </w:rPr>
        <w:t xml:space="preserve">3 </w:t>
      </w:r>
      <w:r>
        <w:rPr>
          <w:rFonts w:ascii="Arial" w:hAnsi="Arial" w:cs="Arial"/>
          <w:color w:val="0070C0"/>
          <w:sz w:val="16"/>
          <w:szCs w:val="16"/>
          <w:lang w:val="en-US" w:eastAsia="en-GB"/>
        </w:rPr>
        <w:t xml:space="preserve">SMMT’s BEV LCV </w:t>
      </w:r>
      <w:r>
        <w:rPr>
          <w:rFonts w:ascii="Arial" w:hAnsi="Arial" w:cs="Arial"/>
          <w:color w:val="0070C0"/>
          <w:sz w:val="16"/>
          <w:szCs w:val="16"/>
          <w:lang w:eastAsia="en-GB"/>
        </w:rPr>
        <w:t>registration data reflects the Vehicle Emissions Trading Scheme, in which BEVs weighing &gt;3.5-4.25t contribute towards each manufacturer’s target, in addition to those weighing ≤3.5t.</w:t>
      </w:r>
    </w:p>
    <w:p w14:paraId="5AE74F17" w14:textId="7C203390" w:rsidR="003C3A8A" w:rsidRDefault="003C3A8A" w:rsidP="003C3A8A">
      <w:pPr>
        <w:spacing w:line="276" w:lineRule="auto"/>
        <w:rPr>
          <w:rFonts w:ascii="Arial" w:hAnsi="Arial" w:cs="Arial"/>
          <w:color w:val="1074CB"/>
          <w:sz w:val="16"/>
          <w:szCs w:val="16"/>
          <w:lang w:eastAsia="en-GB"/>
        </w:rPr>
      </w:pPr>
      <w:r>
        <w:rPr>
          <w:rFonts w:ascii="Arial" w:hAnsi="Arial" w:cs="Arial"/>
          <w:color w:val="1074CB"/>
          <w:sz w:val="16"/>
          <w:szCs w:val="16"/>
          <w:lang w:eastAsia="en-GB"/>
        </w:rPr>
        <w:t xml:space="preserve">4 33 electric LCV models available; 63 LCV models available in total. </w:t>
      </w:r>
      <w:r w:rsidR="007C6684">
        <w:rPr>
          <w:rFonts w:ascii="Arial" w:hAnsi="Arial" w:cs="Arial"/>
          <w:color w:val="1074CB"/>
          <w:sz w:val="16"/>
          <w:szCs w:val="16"/>
          <w:lang w:eastAsia="en-GB"/>
        </w:rPr>
        <w:t>132</w:t>
      </w:r>
      <w:r>
        <w:rPr>
          <w:rFonts w:ascii="Arial" w:hAnsi="Arial" w:cs="Arial"/>
          <w:color w:val="1074CB"/>
          <w:sz w:val="16"/>
          <w:szCs w:val="16"/>
          <w:lang w:eastAsia="en-GB"/>
        </w:rPr>
        <w:t xml:space="preserve"> electric car models available; </w:t>
      </w:r>
      <w:r w:rsidR="0029102F">
        <w:rPr>
          <w:rFonts w:ascii="Arial" w:hAnsi="Arial" w:cs="Arial"/>
          <w:color w:val="1074CB"/>
          <w:sz w:val="16"/>
          <w:szCs w:val="16"/>
          <w:lang w:eastAsia="en-GB"/>
        </w:rPr>
        <w:t>381</w:t>
      </w:r>
      <w:r>
        <w:rPr>
          <w:rFonts w:ascii="Arial" w:hAnsi="Arial" w:cs="Arial"/>
          <w:color w:val="1074CB"/>
          <w:sz w:val="16"/>
          <w:szCs w:val="16"/>
          <w:lang w:eastAsia="en-GB"/>
        </w:rPr>
        <w:t xml:space="preserve"> car models available in total.</w:t>
      </w:r>
    </w:p>
    <w:p w14:paraId="76D21E10" w14:textId="77777777" w:rsidR="003C3A8A" w:rsidRDefault="003C3A8A" w:rsidP="003C3A8A">
      <w:pPr>
        <w:spacing w:line="276" w:lineRule="auto"/>
        <w:rPr>
          <w:rFonts w:ascii="Arial" w:hAnsi="Arial" w:cs="Arial"/>
          <w:b/>
          <w:bCs/>
          <w:color w:val="1074CB"/>
          <w:sz w:val="16"/>
          <w:szCs w:val="16"/>
          <w:lang w:eastAsia="en-GB"/>
        </w:rPr>
      </w:pPr>
    </w:p>
    <w:p w14:paraId="75D83D8D" w14:textId="77777777" w:rsidR="003C3A8A" w:rsidRDefault="003C3A8A" w:rsidP="003C3A8A">
      <w:pPr>
        <w:spacing w:line="276" w:lineRule="auto"/>
        <w:rPr>
          <w:rFonts w:ascii="Arial" w:hAnsi="Arial" w:cs="Arial"/>
          <w:b/>
          <w:bCs/>
          <w:color w:val="1074CB"/>
          <w:sz w:val="16"/>
          <w:szCs w:val="16"/>
          <w:lang w:eastAsia="en-GB"/>
        </w:rPr>
      </w:pPr>
      <w:r>
        <w:rPr>
          <w:rFonts w:ascii="Arial" w:hAnsi="Arial" w:cs="Arial"/>
          <w:b/>
          <w:bCs/>
          <w:color w:val="1074CB"/>
          <w:sz w:val="16"/>
          <w:szCs w:val="16"/>
          <w:lang w:eastAsia="en-GB"/>
        </w:rPr>
        <w:t>About SMMT and the UK automotive industry</w:t>
      </w:r>
    </w:p>
    <w:p w14:paraId="03BE403D" w14:textId="77777777" w:rsidR="003C3A8A" w:rsidRDefault="003C3A8A" w:rsidP="003C3A8A">
      <w:pPr>
        <w:spacing w:line="276" w:lineRule="auto"/>
        <w:rPr>
          <w:rFonts w:ascii="Arial" w:hAnsi="Arial" w:cs="Arial"/>
          <w:sz w:val="16"/>
          <w:szCs w:val="16"/>
        </w:rPr>
      </w:pPr>
    </w:p>
    <w:p w14:paraId="34B31AEF" w14:textId="77777777" w:rsidR="003C3A8A" w:rsidRDefault="003C3A8A" w:rsidP="003C3A8A">
      <w:pPr>
        <w:spacing w:line="276" w:lineRule="auto"/>
      </w:pPr>
      <w:r>
        <w:rPr>
          <w:rFonts w:ascii="Arial" w:hAnsi="Arial" w:cs="Arial"/>
          <w:color w:val="1074CB"/>
          <w:sz w:val="16"/>
          <w:szCs w:val="16"/>
          <w:lang w:eastAsia="en-GB"/>
        </w:rPr>
        <w:t xml:space="preserve">The Society of Motor Manufacturers and Traders (SMMT) is one of the largest and most influential trade associations, representing the automotive industry in the UK. </w:t>
      </w:r>
    </w:p>
    <w:p w14:paraId="561D1432" w14:textId="77777777" w:rsidR="003C3A8A" w:rsidRDefault="003C3A8A" w:rsidP="003C3A8A">
      <w:pPr>
        <w:spacing w:line="276" w:lineRule="auto"/>
      </w:pPr>
      <w:r>
        <w:rPr>
          <w:rFonts w:ascii="Arial" w:hAnsi="Arial" w:cs="Arial"/>
          <w:color w:val="1074CB"/>
          <w:sz w:val="16"/>
          <w:szCs w:val="16"/>
          <w:lang w:eastAsia="en-GB"/>
        </w:rPr>
        <w:t> </w:t>
      </w:r>
    </w:p>
    <w:p w14:paraId="349CA60B" w14:textId="77777777" w:rsidR="003C3A8A" w:rsidRDefault="003C3A8A" w:rsidP="003C3A8A">
      <w:pPr>
        <w:spacing w:line="276" w:lineRule="auto"/>
      </w:pPr>
      <w:r>
        <w:rPr>
          <w:rFonts w:ascii="Arial" w:hAnsi="Arial" w:cs="Arial"/>
          <w:color w:val="1074CB"/>
          <w:sz w:val="16"/>
          <w:szCs w:val="16"/>
          <w:lang w:eastAsia="en-GB"/>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13.9% of total UK exports of goods with more than 140 countries importing UK produced vehicles, generating £115 billion of trade in total automotive imports and exports. </w:t>
      </w:r>
    </w:p>
    <w:p w14:paraId="789AD2B4" w14:textId="77777777" w:rsidR="003C3A8A" w:rsidRDefault="003C3A8A" w:rsidP="003C3A8A">
      <w:pPr>
        <w:spacing w:line="276" w:lineRule="auto"/>
      </w:pPr>
      <w:r>
        <w:rPr>
          <w:rFonts w:ascii="Arial" w:hAnsi="Arial" w:cs="Arial"/>
          <w:color w:val="1074CB"/>
          <w:sz w:val="16"/>
          <w:szCs w:val="16"/>
          <w:lang w:eastAsia="en-GB"/>
        </w:rPr>
        <w:t> </w:t>
      </w:r>
    </w:p>
    <w:p w14:paraId="66923401" w14:textId="77777777" w:rsidR="003C3A8A" w:rsidRDefault="003C3A8A" w:rsidP="003C3A8A">
      <w:pPr>
        <w:spacing w:line="276" w:lineRule="auto"/>
      </w:pPr>
      <w:r>
        <w:rPr>
          <w:rFonts w:ascii="Arial" w:hAnsi="Arial" w:cs="Arial"/>
          <w:color w:val="1074CB"/>
          <w:sz w:val="16"/>
          <w:szCs w:val="16"/>
          <w:lang w:eastAsia="en-GB"/>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11E20ADE" w14:textId="77777777" w:rsidR="003C3A8A" w:rsidRDefault="003C3A8A" w:rsidP="003C3A8A">
      <w:pPr>
        <w:spacing w:before="100" w:beforeAutospacing="1" w:after="100" w:afterAutospacing="1" w:line="276" w:lineRule="auto"/>
        <w:jc w:val="both"/>
      </w:pPr>
      <w:r>
        <w:rPr>
          <w:rFonts w:ascii="Arial" w:hAnsi="Arial" w:cs="Arial"/>
          <w:color w:val="1074CB"/>
          <w:sz w:val="16"/>
          <w:szCs w:val="16"/>
        </w:rPr>
        <w:t>More detail on UK Automotive available in SMMT's Motor Industry Facts publication at </w:t>
      </w:r>
      <w:hyperlink r:id="rId6" w:tgtFrame="_blank" w:tooltip="http://www.smmt.co.uk/reports/smmt-motor-industry-facts/" w:history="1">
        <w:r>
          <w:rPr>
            <w:rStyle w:val="Hyperlink"/>
            <w:color w:val="0070C0"/>
            <w:sz w:val="16"/>
            <w:szCs w:val="16"/>
          </w:rPr>
          <w:t>www.smmt.co.uk/reports/smmt-motor-industry-facts/</w:t>
        </w:r>
      </w:hyperlink>
    </w:p>
    <w:p w14:paraId="27C7ADD5" w14:textId="77777777" w:rsidR="003C3A8A" w:rsidRDefault="003C3A8A" w:rsidP="003C3A8A">
      <w:pPr>
        <w:spacing w:before="100" w:beforeAutospacing="1" w:after="100" w:afterAutospacing="1" w:line="276" w:lineRule="auto"/>
        <w:jc w:val="both"/>
      </w:pPr>
      <w:r>
        <w:rPr>
          <w:rFonts w:ascii="Arial" w:hAnsi="Arial" w:cs="Arial"/>
          <w:b/>
          <w:bCs/>
          <w:color w:val="0070C0"/>
          <w:sz w:val="16"/>
          <w:szCs w:val="16"/>
        </w:rPr>
        <w:t xml:space="preserve">Broadcasters: </w:t>
      </w:r>
      <w:r>
        <w:rPr>
          <w:rFonts w:ascii="Arial" w:hAnsi="Arial" w:cs="Arial"/>
          <w:color w:val="0070C0"/>
          <w:sz w:val="16"/>
          <w:szCs w:val="16"/>
        </w:rPr>
        <w:t>SMMT has an ISDN studio and access to expert spokespeople, case studies and regional representatives.</w:t>
      </w:r>
    </w:p>
    <w:p w14:paraId="32648D49" w14:textId="77777777" w:rsidR="003C3A8A" w:rsidRDefault="003C3A8A" w:rsidP="003C3A8A">
      <w:pPr>
        <w:spacing w:line="252" w:lineRule="auto"/>
        <w:rPr>
          <w:sz w:val="16"/>
          <w:szCs w:val="16"/>
        </w:rPr>
      </w:pPr>
      <w:r>
        <w:rPr>
          <w:rFonts w:ascii="Arial" w:hAnsi="Arial" w:cs="Arial"/>
          <w:b/>
          <w:bCs/>
          <w:color w:val="0070C0"/>
          <w:sz w:val="16"/>
          <w:szCs w:val="16"/>
        </w:rPr>
        <w:t>SMMT media contacts</w:t>
      </w:r>
      <w:r>
        <w:rPr>
          <w:rFonts w:ascii="Arial" w:hAnsi="Arial" w:cs="Arial"/>
          <w:color w:val="0070C0"/>
          <w:sz w:val="20"/>
          <w:szCs w:val="20"/>
        </w:rPr>
        <w:br/>
      </w:r>
      <w:r>
        <w:rPr>
          <w:rFonts w:ascii="Arial" w:hAnsi="Arial" w:cs="Arial"/>
          <w:color w:val="0070C0"/>
          <w:sz w:val="16"/>
          <w:szCs w:val="16"/>
        </w:rPr>
        <w:t xml:space="preserve">Paul Mauerhoff                       07809 522181            </w:t>
      </w:r>
      <w:hyperlink r:id="rId7" w:history="1">
        <w:r>
          <w:rPr>
            <w:rStyle w:val="Hyperlink"/>
            <w:rFonts w:ascii="Arial" w:hAnsi="Arial" w:cs="Arial"/>
            <w:color w:val="0070C0"/>
            <w:sz w:val="16"/>
            <w:szCs w:val="16"/>
          </w:rPr>
          <w:t>pmauerhoff@smmt.co.uk</w:t>
        </w:r>
      </w:hyperlink>
      <w:r>
        <w:rPr>
          <w:rFonts w:ascii="Arial" w:hAnsi="Arial" w:cs="Arial"/>
          <w:color w:val="0070C0"/>
          <w:sz w:val="16"/>
          <w:szCs w:val="16"/>
        </w:rPr>
        <w:t xml:space="preserve">  </w:t>
      </w:r>
      <w:r>
        <w:rPr>
          <w:rFonts w:ascii="Arial" w:hAnsi="Arial" w:cs="Arial"/>
          <w:color w:val="0070C0"/>
          <w:sz w:val="16"/>
          <w:szCs w:val="16"/>
        </w:rPr>
        <w:br/>
        <w:t xml:space="preserve">James Boley                           07927 668565            </w:t>
      </w:r>
      <w:hyperlink r:id="rId8" w:history="1">
        <w:r>
          <w:rPr>
            <w:rStyle w:val="Hyperlink"/>
            <w:rFonts w:ascii="Arial" w:hAnsi="Arial" w:cs="Arial"/>
            <w:color w:val="0070C0"/>
            <w:sz w:val="16"/>
            <w:szCs w:val="16"/>
          </w:rPr>
          <w:t>jboley@smmt.co.uk</w:t>
        </w:r>
      </w:hyperlink>
      <w:r>
        <w:rPr>
          <w:rFonts w:ascii="Arial" w:hAnsi="Arial" w:cs="Arial"/>
          <w:color w:val="0070C0"/>
          <w:sz w:val="16"/>
          <w:szCs w:val="16"/>
          <w:u w:val="single"/>
        </w:rPr>
        <w:br/>
      </w:r>
      <w:r>
        <w:rPr>
          <w:rFonts w:ascii="Arial" w:hAnsi="Arial" w:cs="Arial"/>
          <w:color w:val="0070C0"/>
          <w:sz w:val="16"/>
          <w:szCs w:val="16"/>
        </w:rPr>
        <w:t xml:space="preserve">Rebecca Gibbs                       07708480889             </w:t>
      </w:r>
      <w:hyperlink r:id="rId9" w:history="1">
        <w:r>
          <w:rPr>
            <w:rStyle w:val="Hyperlink"/>
            <w:rFonts w:ascii="Arial" w:hAnsi="Arial" w:cs="Arial"/>
            <w:color w:val="0070C0"/>
            <w:sz w:val="16"/>
            <w:szCs w:val="16"/>
          </w:rPr>
          <w:t>rgibbs@smmt.co.uk</w:t>
        </w:r>
      </w:hyperlink>
      <w:r>
        <w:rPr>
          <w:rFonts w:ascii="Arial" w:hAnsi="Arial" w:cs="Arial"/>
          <w:color w:val="0070C0"/>
          <w:sz w:val="16"/>
          <w:szCs w:val="16"/>
        </w:rPr>
        <w:br/>
        <w:t xml:space="preserve">Scott Clarke                            07912 799959            </w:t>
      </w:r>
      <w:hyperlink r:id="rId10" w:history="1">
        <w:r>
          <w:rPr>
            <w:rStyle w:val="Hyperlink"/>
            <w:rFonts w:ascii="Arial" w:hAnsi="Arial" w:cs="Arial"/>
            <w:color w:val="0070C0"/>
            <w:sz w:val="16"/>
            <w:szCs w:val="16"/>
          </w:rPr>
          <w:t>sclarke@smmt.co.uk</w:t>
        </w:r>
      </w:hyperlink>
      <w:r>
        <w:rPr>
          <w:rFonts w:ascii="Arial" w:hAnsi="Arial" w:cs="Arial"/>
          <w:color w:val="0070C0"/>
          <w:sz w:val="16"/>
          <w:szCs w:val="16"/>
        </w:rPr>
        <w:t>       </w:t>
      </w:r>
      <w:r>
        <w:rPr>
          <w:rFonts w:ascii="Arial" w:hAnsi="Arial" w:cs="Arial"/>
          <w:color w:val="0070C0"/>
          <w:sz w:val="16"/>
          <w:szCs w:val="16"/>
        </w:rPr>
        <w:br/>
        <w:t xml:space="preserve">Emma Butcher                        07880 191825            </w:t>
      </w:r>
      <w:hyperlink r:id="rId11" w:history="1">
        <w:r>
          <w:rPr>
            <w:rStyle w:val="Hyperlink"/>
            <w:rFonts w:ascii="Arial" w:hAnsi="Arial" w:cs="Arial"/>
            <w:color w:val="0070C0"/>
            <w:sz w:val="16"/>
            <w:szCs w:val="16"/>
          </w:rPr>
          <w:t>ebutcher@smmt.co.uk</w:t>
        </w:r>
      </w:hyperlink>
      <w:r>
        <w:rPr>
          <w:rFonts w:ascii="Arial" w:hAnsi="Arial" w:cs="Arial"/>
          <w:color w:val="0070C0"/>
          <w:sz w:val="16"/>
          <w:szCs w:val="16"/>
          <w:u w:val="single"/>
        </w:rPr>
        <w:br/>
      </w:r>
      <w:r w:rsidRPr="003C3A8A">
        <w:rPr>
          <w:rStyle w:val="Hyperlink"/>
          <w:rFonts w:ascii="Arial" w:hAnsi="Arial" w:cs="Arial"/>
          <w:color w:val="0070C0"/>
          <w:sz w:val="16"/>
          <w:szCs w:val="16"/>
          <w:u w:val="none"/>
        </w:rPr>
        <w:t>Abigail Smythe                        0</w:t>
      </w:r>
      <w:r w:rsidRPr="003C3A8A">
        <w:rPr>
          <w:rFonts w:ascii="Arial" w:hAnsi="Arial" w:cs="Arial"/>
          <w:color w:val="0070C0"/>
          <w:sz w:val="16"/>
          <w:szCs w:val="16"/>
        </w:rPr>
        <w:t>7708</w:t>
      </w:r>
      <w:r>
        <w:rPr>
          <w:rFonts w:ascii="Arial" w:hAnsi="Arial" w:cs="Arial"/>
          <w:color w:val="0070C0"/>
          <w:sz w:val="16"/>
          <w:szCs w:val="16"/>
        </w:rPr>
        <w:t xml:space="preserve"> 480891            </w:t>
      </w:r>
      <w:hyperlink r:id="rId12" w:history="1">
        <w:r>
          <w:rPr>
            <w:rStyle w:val="Hyperlink"/>
            <w:rFonts w:ascii="Arial" w:hAnsi="Arial" w:cs="Arial"/>
            <w:sz w:val="16"/>
            <w:szCs w:val="16"/>
          </w:rPr>
          <w:t>asmythe@smmt.co.uk</w:t>
        </w:r>
      </w:hyperlink>
    </w:p>
    <w:p w14:paraId="7C473D76" w14:textId="77777777" w:rsidR="00BF2E47" w:rsidRDefault="00BF2E47"/>
    <w:sectPr w:rsidR="00BF2E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12DA8"/>
    <w:multiLevelType w:val="hybridMultilevel"/>
    <w:tmpl w:val="798EC89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cott Clarke">
    <w15:presenceInfo w15:providerId="AD" w15:userId="S::clarks@smmt.co.uk::ae52891f-c177-49cf-aa94-b3f148c753e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A8A"/>
    <w:rsid w:val="00072296"/>
    <w:rsid w:val="00106701"/>
    <w:rsid w:val="00137AAC"/>
    <w:rsid w:val="001D176D"/>
    <w:rsid w:val="00226C78"/>
    <w:rsid w:val="00253576"/>
    <w:rsid w:val="0029102F"/>
    <w:rsid w:val="002E2142"/>
    <w:rsid w:val="00316D74"/>
    <w:rsid w:val="003C3A8A"/>
    <w:rsid w:val="003F3523"/>
    <w:rsid w:val="00477AA5"/>
    <w:rsid w:val="004F6EC7"/>
    <w:rsid w:val="00546C3D"/>
    <w:rsid w:val="00552056"/>
    <w:rsid w:val="005625D2"/>
    <w:rsid w:val="00586F8B"/>
    <w:rsid w:val="005D7E46"/>
    <w:rsid w:val="005F0B2F"/>
    <w:rsid w:val="0068283F"/>
    <w:rsid w:val="00683F10"/>
    <w:rsid w:val="006C7CD9"/>
    <w:rsid w:val="00717BED"/>
    <w:rsid w:val="0078217D"/>
    <w:rsid w:val="007C6684"/>
    <w:rsid w:val="008C6A29"/>
    <w:rsid w:val="008F21CD"/>
    <w:rsid w:val="00942DE9"/>
    <w:rsid w:val="0098442B"/>
    <w:rsid w:val="009D3FDA"/>
    <w:rsid w:val="00A95CED"/>
    <w:rsid w:val="00AB13B2"/>
    <w:rsid w:val="00B434D6"/>
    <w:rsid w:val="00B8666E"/>
    <w:rsid w:val="00BF2E47"/>
    <w:rsid w:val="00C02440"/>
    <w:rsid w:val="00C34F4A"/>
    <w:rsid w:val="00D374F7"/>
    <w:rsid w:val="00D5105C"/>
    <w:rsid w:val="00D62B3A"/>
    <w:rsid w:val="00D664CD"/>
    <w:rsid w:val="00DC283C"/>
    <w:rsid w:val="00DE79D1"/>
    <w:rsid w:val="00E227B9"/>
    <w:rsid w:val="00E25B04"/>
    <w:rsid w:val="00E45356"/>
    <w:rsid w:val="00EC5CC1"/>
    <w:rsid w:val="00ED2DF8"/>
    <w:rsid w:val="00EF43B1"/>
    <w:rsid w:val="00EF7AF5"/>
    <w:rsid w:val="00F67819"/>
    <w:rsid w:val="00F804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7DA03"/>
  <w15:chartTrackingRefBased/>
  <w15:docId w15:val="{126EE3FF-3503-4780-A3EA-B02D660DB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3A8A"/>
    <w:rPr>
      <w:rFonts w:ascii="Calibri" w:hAnsi="Calibri" w:cs="Calibr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701"/>
    <w:pPr>
      <w:ind w:left="720"/>
      <w:contextualSpacing/>
    </w:pPr>
  </w:style>
  <w:style w:type="character" w:styleId="Hyperlink">
    <w:name w:val="Hyperlink"/>
    <w:basedOn w:val="DefaultParagraphFont"/>
    <w:uiPriority w:val="99"/>
    <w:unhideWhenUsed/>
    <w:rsid w:val="003C3A8A"/>
    <w:rPr>
      <w:color w:val="0563C1"/>
      <w:u w:val="single"/>
    </w:rPr>
  </w:style>
  <w:style w:type="paragraph" w:styleId="Revision">
    <w:name w:val="Revision"/>
    <w:hidden/>
    <w:uiPriority w:val="99"/>
    <w:semiHidden/>
    <w:rsid w:val="00D664CD"/>
    <w:rPr>
      <w:rFonts w:ascii="Calibri" w:hAnsi="Calibri" w:cs="Calibri"/>
      <w:sz w:val="22"/>
      <w:szCs w:val="22"/>
    </w:rPr>
  </w:style>
  <w:style w:type="character" w:styleId="CommentReference">
    <w:name w:val="annotation reference"/>
    <w:basedOn w:val="DefaultParagraphFont"/>
    <w:uiPriority w:val="99"/>
    <w:semiHidden/>
    <w:unhideWhenUsed/>
    <w:rsid w:val="00942DE9"/>
    <w:rPr>
      <w:sz w:val="16"/>
      <w:szCs w:val="16"/>
    </w:rPr>
  </w:style>
  <w:style w:type="paragraph" w:styleId="CommentText">
    <w:name w:val="annotation text"/>
    <w:basedOn w:val="Normal"/>
    <w:link w:val="CommentTextChar"/>
    <w:uiPriority w:val="99"/>
    <w:unhideWhenUsed/>
    <w:rsid w:val="00942DE9"/>
    <w:rPr>
      <w:sz w:val="20"/>
      <w:szCs w:val="20"/>
    </w:rPr>
  </w:style>
  <w:style w:type="character" w:customStyle="1" w:styleId="CommentTextChar">
    <w:name w:val="Comment Text Char"/>
    <w:basedOn w:val="DefaultParagraphFont"/>
    <w:link w:val="CommentText"/>
    <w:uiPriority w:val="99"/>
    <w:rsid w:val="00942DE9"/>
    <w:rPr>
      <w:rFonts w:ascii="Calibri" w:hAnsi="Calibri" w:cs="Calibri"/>
    </w:rPr>
  </w:style>
  <w:style w:type="paragraph" w:styleId="CommentSubject">
    <w:name w:val="annotation subject"/>
    <w:basedOn w:val="CommentText"/>
    <w:next w:val="CommentText"/>
    <w:link w:val="CommentSubjectChar"/>
    <w:uiPriority w:val="99"/>
    <w:semiHidden/>
    <w:unhideWhenUsed/>
    <w:rsid w:val="00942DE9"/>
    <w:rPr>
      <w:b/>
      <w:bCs/>
    </w:rPr>
  </w:style>
  <w:style w:type="character" w:customStyle="1" w:styleId="CommentSubjectChar">
    <w:name w:val="Comment Subject Char"/>
    <w:basedOn w:val="CommentTextChar"/>
    <w:link w:val="CommentSubject"/>
    <w:uiPriority w:val="99"/>
    <w:semiHidden/>
    <w:rsid w:val="00942DE9"/>
    <w:rPr>
      <w:rFonts w:ascii="Calibri" w:hAnsi="Calibri" w:cs="Calibri"/>
      <w:b/>
      <w:bCs/>
    </w:rPr>
  </w:style>
  <w:style w:type="character" w:styleId="UnresolvedMention">
    <w:name w:val="Unresolved Mention"/>
    <w:basedOn w:val="DefaultParagraphFont"/>
    <w:uiPriority w:val="99"/>
    <w:semiHidden/>
    <w:unhideWhenUsed/>
    <w:rsid w:val="00DC28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396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oley@smmt.co.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mauerhoff@smmt.co.uk" TargetMode="External"/><Relationship Id="rId12" Type="http://schemas.openxmlformats.org/officeDocument/2006/relationships/hyperlink" Target="mailto:asmythe@smmt.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mmt.co.uk/reports/smmt-motor-industry-facts/" TargetMode="External"/><Relationship Id="rId11" Type="http://schemas.openxmlformats.org/officeDocument/2006/relationships/hyperlink" Target="mailto:ebutcher@smmt.co.uk" TargetMode="External"/><Relationship Id="rId5" Type="http://schemas.openxmlformats.org/officeDocument/2006/relationships/hyperlink" Target="https://www.gov.uk/government/news/update-on-hmrc-double-cab-pick-up-guidance" TargetMode="External"/><Relationship Id="rId15" Type="http://schemas.openxmlformats.org/officeDocument/2006/relationships/theme" Target="theme/theme1.xml"/><Relationship Id="rId10" Type="http://schemas.openxmlformats.org/officeDocument/2006/relationships/hyperlink" Target="mailto:sclarke@smmt.co.uk" TargetMode="External"/><Relationship Id="rId4" Type="http://schemas.openxmlformats.org/officeDocument/2006/relationships/webSettings" Target="webSettings.xml"/><Relationship Id="rId9" Type="http://schemas.openxmlformats.org/officeDocument/2006/relationships/hyperlink" Target="mailto:rgibbs@smmt.co.uk"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1136</Words>
  <Characters>6481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Scott Clarke</cp:lastModifiedBy>
  <cp:revision>5</cp:revision>
  <dcterms:created xsi:type="dcterms:W3CDTF">2025-01-06T09:39:00Z</dcterms:created>
  <dcterms:modified xsi:type="dcterms:W3CDTF">2025-01-06T09:43:00Z</dcterms:modified>
</cp:coreProperties>
</file>